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6B13DF3" w14:textId="77777777" w:rsidR="00FF0E21" w:rsidRPr="000D7630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UMOWA DOSTAWY nr  …………./……………</w:t>
      </w:r>
    </w:p>
    <w:p w14:paraId="48A265B3" w14:textId="77777777" w:rsidR="00FF0E21" w:rsidRPr="000D7630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zwana dalej: „Umową”</w:t>
      </w:r>
    </w:p>
    <w:p w14:paraId="19245660" w14:textId="77777777" w:rsidR="00D04804" w:rsidRPr="000D7630" w:rsidRDefault="00D04804" w:rsidP="00D04804">
      <w:pPr>
        <w:spacing w:line="12pt" w:lineRule="auto"/>
        <w:ind w:start="14.20pt"/>
        <w:rPr>
          <w:rFonts w:asciiTheme="minorHAnsi" w:hAnsiTheme="minorHAnsi" w:cstheme="minorHAnsi"/>
          <w:sz w:val="18"/>
          <w:szCs w:val="18"/>
        </w:rPr>
      </w:pPr>
    </w:p>
    <w:p w14:paraId="37CFC91D" w14:textId="646CDD2E" w:rsidR="00FF0E21" w:rsidRPr="000D7630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zawarta w dniu</w:t>
      </w:r>
      <w:r w:rsidR="000D7630" w:rsidRPr="000D7630">
        <w:rPr>
          <w:rFonts w:asciiTheme="minorHAnsi" w:hAnsiTheme="minorHAnsi" w:cstheme="minorHAnsi"/>
          <w:sz w:val="18"/>
          <w:szCs w:val="18"/>
        </w:rPr>
        <w:t xml:space="preserve"> </w:t>
      </w:r>
      <w:r w:rsidR="00050228">
        <w:rPr>
          <w:rFonts w:asciiTheme="minorHAnsi" w:hAnsiTheme="minorHAnsi" w:cstheme="minorHAnsi"/>
          <w:sz w:val="18"/>
          <w:szCs w:val="18"/>
        </w:rPr>
        <w:t>……………………..</w:t>
      </w:r>
      <w:r w:rsidRPr="000D7630">
        <w:rPr>
          <w:rFonts w:asciiTheme="minorHAnsi" w:hAnsiTheme="minorHAnsi" w:cstheme="minorHAnsi"/>
          <w:sz w:val="18"/>
          <w:szCs w:val="18"/>
        </w:rPr>
        <w:t xml:space="preserve">r. w Poznaniu pomiędzy </w:t>
      </w:r>
      <w:r w:rsidRPr="000D7630">
        <w:rPr>
          <w:rFonts w:asciiTheme="minorHAnsi" w:hAnsiTheme="minorHAnsi" w:cstheme="minorHAnsi"/>
          <w:color w:val="008000"/>
          <w:sz w:val="18"/>
          <w:szCs w:val="18"/>
        </w:rPr>
        <w:t>:</w:t>
      </w:r>
    </w:p>
    <w:p w14:paraId="39632CA9" w14:textId="77777777" w:rsidR="00FF0E21" w:rsidRPr="000D7630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0D7630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0D7630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color w:val="000000"/>
          <w:sz w:val="18"/>
          <w:szCs w:val="18"/>
        </w:rPr>
        <w:t>1 121 290 222,00 zł</w:t>
      </w:r>
      <w:r w:rsidRPr="000D7630">
        <w:rPr>
          <w:rFonts w:asciiTheme="minorHAnsi" w:hAnsiTheme="minorHAnsi" w:cstheme="minorHAnsi"/>
          <w:b/>
          <w:sz w:val="18"/>
          <w:szCs w:val="18"/>
        </w:rPr>
        <w:t xml:space="preserve"> ( w całości opłacony), </w:t>
      </w:r>
    </w:p>
    <w:p w14:paraId="30C4CAB8" w14:textId="77777777" w:rsidR="001B7D61" w:rsidRPr="000D7630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18"/>
          <w:szCs w:val="18"/>
        </w:rPr>
      </w:pPr>
    </w:p>
    <w:p w14:paraId="12C59C73" w14:textId="184F2ED8" w:rsidR="00C04FF3" w:rsidRPr="000D7630" w:rsidRDefault="00C04FF3" w:rsidP="00C04FF3">
      <w:pPr>
        <w:pStyle w:val="Tekstpodstawowy"/>
        <w:spacing w:before="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zwaną dalej „Zamawiającym” reprezentowaną przez :</w:t>
      </w:r>
    </w:p>
    <w:p w14:paraId="6176EC08" w14:textId="77777777" w:rsidR="00A23FDB" w:rsidRPr="000D7630" w:rsidRDefault="00A23FDB" w:rsidP="00F879FE">
      <w:pPr>
        <w:spacing w:after="6pt" w:line="12pt" w:lineRule="auto"/>
        <w:ind w:start="0pt" w:end="180pt"/>
        <w:rPr>
          <w:sz w:val="18"/>
          <w:szCs w:val="18"/>
        </w:rPr>
      </w:pPr>
    </w:p>
    <w:p w14:paraId="01291074" w14:textId="7D78459D" w:rsidR="00C04FF3" w:rsidRPr="000D7630" w:rsidRDefault="00AC750F" w:rsidP="00F879FE">
      <w:pPr>
        <w:pStyle w:val="WW-Tekstpodstawowy2"/>
        <w:spacing w:after="6pt"/>
        <w:rPr>
          <w:rFonts w:asciiTheme="majorHAnsi" w:hAnsiTheme="majorHAnsi" w:cstheme="majorHAnsi"/>
          <w:bCs/>
          <w:sz w:val="18"/>
          <w:szCs w:val="18"/>
        </w:rPr>
      </w:pPr>
      <w:r w:rsidRPr="000D7630">
        <w:rPr>
          <w:rFonts w:asciiTheme="majorHAnsi" w:hAnsiTheme="majorHAnsi" w:cstheme="majorHAnsi"/>
          <w:sz w:val="18"/>
          <w:szCs w:val="18"/>
        </w:rPr>
        <w:t>Kierownika Działu Zakupów – Natalię Kołodko-Olejnik, nr upoważnienia BZ/</w:t>
      </w:r>
      <w:r w:rsidRPr="000D7630">
        <w:rPr>
          <w:rFonts w:asciiTheme="majorHAnsi" w:hAnsiTheme="majorHAnsi" w:cstheme="majorHAnsi"/>
          <w:bCs/>
          <w:sz w:val="18"/>
          <w:szCs w:val="18"/>
        </w:rPr>
        <w:t>51/10/2022</w:t>
      </w:r>
    </w:p>
    <w:p w14:paraId="557B39A4" w14:textId="55236240" w:rsidR="000D7630" w:rsidRPr="000D7630" w:rsidRDefault="000D7630" w:rsidP="000D7630">
      <w:pPr>
        <w:pStyle w:val="WW-Tekstpodstawowy2"/>
        <w:ind w:start="18pt"/>
        <w:rPr>
          <w:rFonts w:asciiTheme="minorHAnsi" w:hAnsiTheme="minorHAnsi" w:cstheme="minorHAnsi"/>
          <w:b w:val="0"/>
          <w:sz w:val="18"/>
          <w:szCs w:val="18"/>
        </w:rPr>
      </w:pPr>
      <w:r w:rsidRPr="000D7630">
        <w:rPr>
          <w:rFonts w:asciiTheme="minorHAnsi" w:hAnsiTheme="minorHAnsi" w:cstheme="minorHAnsi"/>
          <w:b w:val="0"/>
          <w:sz w:val="18"/>
          <w:szCs w:val="18"/>
        </w:rPr>
        <w:t>a</w:t>
      </w:r>
    </w:p>
    <w:p w14:paraId="2289B99D" w14:textId="77777777" w:rsidR="000D7630" w:rsidRPr="00EE1F8C" w:rsidRDefault="000D7630" w:rsidP="000D7630">
      <w:pPr>
        <w:pStyle w:val="xmsonormal"/>
        <w:shd w:val="clear" w:color="auto" w:fill="FFFFFF"/>
        <w:spacing w:before="0pt" w:beforeAutospacing="0" w:after="0pt" w:afterAutospacing="0"/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</w:pPr>
    </w:p>
    <w:p w14:paraId="485C4010" w14:textId="22A4ACE6" w:rsidR="000D7630" w:rsidRPr="000D7630" w:rsidRDefault="000D7630" w:rsidP="000D7630">
      <w:pPr>
        <w:pStyle w:val="xmsonormal"/>
        <w:shd w:val="clear" w:color="auto" w:fill="FFFFFF"/>
        <w:spacing w:before="0pt" w:beforeAutospacing="0" w:after="0pt" w:afterAutospacing="0"/>
        <w:rPr>
          <w:rFonts w:asciiTheme="majorHAnsi" w:hAnsiTheme="majorHAnsi" w:cstheme="majorHAnsi"/>
          <w:b/>
          <w:bCs/>
          <w:sz w:val="18"/>
          <w:szCs w:val="18"/>
        </w:rPr>
      </w:pPr>
      <w:proofErr w:type="spellStart"/>
      <w:r w:rsidRPr="00EE1F8C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>Huhtamaki</w:t>
      </w:r>
      <w:proofErr w:type="spellEnd"/>
      <w:r w:rsidRPr="00EE1F8C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 xml:space="preserve"> </w:t>
      </w:r>
      <w:proofErr w:type="spellStart"/>
      <w:r w:rsidRPr="00EE1F8C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>Foodservice</w:t>
      </w:r>
      <w:proofErr w:type="spellEnd"/>
      <w:r w:rsidRPr="00EE1F8C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 xml:space="preserve"> Poland Sp. z o.o.,</w:t>
      </w:r>
      <w:r w:rsidRPr="000D7630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0D7630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>Oddział Gdynia</w:t>
      </w:r>
      <w:r w:rsidRPr="000D7630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0D7630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>Ul. Hutnicza 53D, 81-061 Gdynia</w:t>
      </w:r>
    </w:p>
    <w:p w14:paraId="1669BF6A" w14:textId="684B0FA9" w:rsidR="000D7630" w:rsidRPr="000D7630" w:rsidRDefault="000D7630" w:rsidP="000D7630">
      <w:pPr>
        <w:pStyle w:val="xmsonormal"/>
        <w:shd w:val="clear" w:color="auto" w:fill="FFFFFF"/>
        <w:spacing w:before="0pt" w:beforeAutospacing="0" w:after="0pt" w:afterAutospacing="0"/>
        <w:rPr>
          <w:rFonts w:asciiTheme="majorHAnsi" w:hAnsiTheme="majorHAnsi" w:cstheme="majorHAnsi"/>
          <w:b/>
          <w:bCs/>
          <w:sz w:val="18"/>
          <w:szCs w:val="18"/>
        </w:rPr>
      </w:pPr>
      <w:r w:rsidRPr="000D7630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>NIP: 643-174-19-74, </w:t>
      </w:r>
      <w:r w:rsidRPr="000D7630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  <w:lang w:val="fi-FI"/>
        </w:rPr>
        <w:t>BDO: 000015828</w:t>
      </w:r>
      <w:r w:rsidRPr="000D7630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0D7630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>KRS: 0000334493, REGON: 241281392</w:t>
      </w:r>
    </w:p>
    <w:p w14:paraId="71E10545" w14:textId="77777777" w:rsidR="000D7630" w:rsidRPr="000D7630" w:rsidRDefault="000D7630" w:rsidP="000D7630">
      <w:pPr>
        <w:pStyle w:val="xmsonormal"/>
        <w:shd w:val="clear" w:color="auto" w:fill="FFFFFF"/>
        <w:spacing w:before="0pt" w:beforeAutospacing="0" w:after="0pt" w:afterAutospacing="0"/>
        <w:rPr>
          <w:rFonts w:asciiTheme="majorHAnsi" w:hAnsiTheme="majorHAnsi" w:cstheme="majorHAnsi"/>
          <w:b/>
          <w:bCs/>
          <w:sz w:val="18"/>
          <w:szCs w:val="18"/>
        </w:rPr>
      </w:pPr>
      <w:r w:rsidRPr="000D7630">
        <w:rPr>
          <w:rFonts w:asciiTheme="majorHAnsi" w:hAnsiTheme="majorHAnsi" w:cstheme="majorHAnsi"/>
          <w:b/>
          <w:bCs/>
          <w:sz w:val="18"/>
          <w:szCs w:val="18"/>
          <w:bdr w:val="none" w:sz="0" w:space="0" w:color="auto" w:frame="1"/>
        </w:rPr>
        <w:t>Sąd Rejonowy Katowice-Wschód, Kapitał zakładowy: 35 076 500 PLN</w:t>
      </w:r>
    </w:p>
    <w:p w14:paraId="2F682F0A" w14:textId="77777777" w:rsidR="000D7630" w:rsidRPr="000D7630" w:rsidRDefault="000D7630" w:rsidP="008207E3">
      <w:pPr>
        <w:pStyle w:val="Tekstpodstawowy"/>
        <w:spacing w:before="0pt"/>
        <w:rPr>
          <w:rFonts w:asciiTheme="minorHAnsi" w:hAnsiTheme="minorHAnsi" w:cstheme="minorHAnsi"/>
          <w:sz w:val="18"/>
          <w:szCs w:val="18"/>
        </w:rPr>
      </w:pPr>
    </w:p>
    <w:p w14:paraId="04F9E82F" w14:textId="302D6763" w:rsidR="008207E3" w:rsidRPr="000D7630" w:rsidRDefault="00C04FF3" w:rsidP="008207E3">
      <w:pPr>
        <w:pStyle w:val="Tekstpodstawowy"/>
        <w:spacing w:before="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zwanym dalej „Dostawcą</w:t>
      </w:r>
      <w:r w:rsidR="000D7630" w:rsidRPr="000D7630">
        <w:rPr>
          <w:rFonts w:asciiTheme="minorHAnsi" w:hAnsiTheme="minorHAnsi" w:cstheme="minorHAnsi"/>
          <w:sz w:val="18"/>
          <w:szCs w:val="18"/>
        </w:rPr>
        <w:t>”</w:t>
      </w:r>
      <w:r w:rsidR="00F214FC" w:rsidRPr="000D7630">
        <w:rPr>
          <w:rFonts w:asciiTheme="minorHAnsi" w:hAnsiTheme="minorHAnsi" w:cstheme="minorHAnsi"/>
          <w:sz w:val="18"/>
          <w:szCs w:val="18"/>
        </w:rPr>
        <w:t xml:space="preserve"> </w:t>
      </w:r>
      <w:r w:rsidR="000D7630" w:rsidRPr="000D763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89FB8AF" w14:textId="77777777" w:rsidR="00175928" w:rsidRPr="000D7630" w:rsidRDefault="00175928" w:rsidP="008207E3">
      <w:pPr>
        <w:pStyle w:val="Tekstpodstawowy"/>
        <w:spacing w:before="0pt"/>
        <w:rPr>
          <w:rFonts w:asciiTheme="minorHAnsi" w:hAnsiTheme="minorHAnsi" w:cstheme="minorHAnsi"/>
          <w:sz w:val="18"/>
          <w:szCs w:val="18"/>
        </w:rPr>
      </w:pPr>
    </w:p>
    <w:p w14:paraId="5C0E92B0" w14:textId="667DEC12" w:rsidR="001B7D61" w:rsidRPr="000D7630" w:rsidRDefault="00FF0E21" w:rsidP="000D7630">
      <w:pPr>
        <w:spacing w:before="10pt" w:line="12pt" w:lineRule="auto"/>
        <w:ind w:start="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Zamawiający i Dostawca zwani są także w dalszej części Umowy łącznie ,,Stronami’’, a oddzielnie ,,Stroną’’.</w:t>
      </w:r>
    </w:p>
    <w:p w14:paraId="2B88BBB8" w14:textId="77777777" w:rsidR="00EE1F8C" w:rsidRDefault="00EE1F8C" w:rsidP="000D7630">
      <w:pPr>
        <w:spacing w:line="12pt" w:lineRule="auto"/>
        <w:ind w:start="0pt"/>
        <w:rPr>
          <w:rFonts w:asciiTheme="minorHAnsi" w:hAnsiTheme="minorHAnsi" w:cstheme="minorHAnsi"/>
          <w:sz w:val="18"/>
          <w:szCs w:val="18"/>
        </w:rPr>
      </w:pPr>
    </w:p>
    <w:p w14:paraId="1B0C3F7F" w14:textId="77777777" w:rsidR="00EE1F8C" w:rsidRDefault="00EE1F8C" w:rsidP="000D7630">
      <w:pPr>
        <w:spacing w:line="12pt" w:lineRule="auto"/>
        <w:ind w:start="0pt"/>
        <w:rPr>
          <w:rFonts w:asciiTheme="minorHAnsi" w:hAnsiTheme="minorHAnsi" w:cstheme="minorHAnsi"/>
          <w:sz w:val="18"/>
          <w:szCs w:val="18"/>
        </w:rPr>
      </w:pPr>
    </w:p>
    <w:p w14:paraId="23F7CAD4" w14:textId="3796461B" w:rsidR="00FF0E21" w:rsidRPr="000D7630" w:rsidRDefault="00FF0E21" w:rsidP="000D7630">
      <w:pPr>
        <w:spacing w:line="12pt" w:lineRule="auto"/>
        <w:ind w:start="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Mając na uwadze, że  w wyniku postepowania przeprowadzonego w oparciu o </w:t>
      </w:r>
      <w:r w:rsidRPr="000D7630">
        <w:rPr>
          <w:rFonts w:asciiTheme="minorHAnsi" w:hAnsiTheme="minorHAnsi" w:cstheme="minorHAnsi"/>
          <w:b/>
          <w:sz w:val="18"/>
          <w:szCs w:val="18"/>
        </w:rPr>
        <w:t xml:space="preserve">Regulamin udzielania zamówień przez AQUANET Spółka Akcyjna, do których nie mają zastosowania przepisy ustawy Prawo </w:t>
      </w:r>
      <w:r w:rsidR="00C169CB" w:rsidRPr="000D7630">
        <w:rPr>
          <w:rFonts w:asciiTheme="minorHAnsi" w:hAnsiTheme="minorHAnsi" w:cstheme="minorHAnsi"/>
          <w:b/>
          <w:sz w:val="18"/>
          <w:szCs w:val="18"/>
        </w:rPr>
        <w:t>zamówień publicznych</w:t>
      </w:r>
      <w:r w:rsidRPr="000D7630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Pr="000D7630">
        <w:rPr>
          <w:rFonts w:asciiTheme="minorHAnsi" w:hAnsiTheme="minorHAnsi" w:cstheme="minorHAnsi"/>
          <w:sz w:val="18"/>
          <w:szCs w:val="18"/>
        </w:rPr>
        <w:t>Zamawiający w trybie rozeznania cenowego dokonał wyboru oferty Dostawcy jako najkorzystniejszej.</w:t>
      </w:r>
    </w:p>
    <w:p w14:paraId="500E10F8" w14:textId="77777777" w:rsidR="001B7D61" w:rsidRPr="000D7630" w:rsidRDefault="001B7D61" w:rsidP="001B7D61">
      <w:pPr>
        <w:spacing w:line="12pt" w:lineRule="auto"/>
        <w:ind w:start="14.20pt"/>
        <w:rPr>
          <w:rFonts w:asciiTheme="minorHAnsi" w:hAnsiTheme="minorHAnsi" w:cstheme="minorHAnsi"/>
          <w:sz w:val="18"/>
          <w:szCs w:val="18"/>
        </w:rPr>
      </w:pPr>
    </w:p>
    <w:p w14:paraId="742CFFE1" w14:textId="77777777" w:rsidR="00FF0E21" w:rsidRPr="000D7630" w:rsidRDefault="00FF0E21" w:rsidP="006924FE">
      <w:pPr>
        <w:spacing w:line="12pt" w:lineRule="auto"/>
        <w:ind w:start="14.2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Strony postanawiają zawrzeć Umowę o następującej treści.</w:t>
      </w:r>
    </w:p>
    <w:p w14:paraId="7D6144E9" w14:textId="77777777" w:rsidR="006924FE" w:rsidRPr="000D7630" w:rsidRDefault="006924FE" w:rsidP="006924FE">
      <w:pPr>
        <w:spacing w:line="12pt" w:lineRule="auto"/>
        <w:ind w:start="14.20pt"/>
        <w:rPr>
          <w:rFonts w:asciiTheme="minorHAnsi" w:hAnsiTheme="minorHAnsi" w:cstheme="minorHAnsi"/>
          <w:sz w:val="18"/>
          <w:szCs w:val="18"/>
        </w:rPr>
      </w:pPr>
    </w:p>
    <w:p w14:paraId="179D8752" w14:textId="77777777" w:rsidR="00FF0E21" w:rsidRPr="000D7630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§1.</w:t>
      </w:r>
      <w:r w:rsidRPr="000D763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0D7630">
        <w:rPr>
          <w:rFonts w:asciiTheme="minorHAnsi" w:hAnsiTheme="minorHAnsi" w:cstheme="minorHAnsi"/>
          <w:b/>
          <w:color w:val="000000"/>
          <w:sz w:val="18"/>
          <w:szCs w:val="18"/>
        </w:rPr>
        <w:t>Przedmiot Umowy</w:t>
      </w:r>
    </w:p>
    <w:p w14:paraId="115D2531" w14:textId="5B19D126" w:rsidR="00FF0E21" w:rsidRPr="000D7630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Zamawiający zamawia, a Dostawca zobowiązuje </w:t>
      </w:r>
      <w:r w:rsidR="00325612" w:rsidRPr="000D7630">
        <w:rPr>
          <w:rFonts w:asciiTheme="minorHAnsi" w:hAnsiTheme="minorHAnsi" w:cstheme="minorHAnsi"/>
          <w:sz w:val="18"/>
          <w:szCs w:val="18"/>
        </w:rPr>
        <w:t xml:space="preserve">dostarczyć </w:t>
      </w:r>
      <w:r w:rsidRPr="000D7630">
        <w:rPr>
          <w:rFonts w:asciiTheme="minorHAnsi" w:hAnsiTheme="minorHAnsi" w:cstheme="minorHAnsi"/>
          <w:sz w:val="18"/>
          <w:szCs w:val="18"/>
        </w:rPr>
        <w:t>się</w:t>
      </w:r>
      <w:r w:rsidR="000D7630">
        <w:rPr>
          <w:rFonts w:asciiTheme="minorHAnsi" w:hAnsiTheme="minorHAnsi" w:cstheme="minorHAnsi"/>
          <w:sz w:val="18"/>
          <w:szCs w:val="18"/>
        </w:rPr>
        <w:t xml:space="preserve"> kubeczki papierowe z nadrukiem</w:t>
      </w:r>
      <w:ins w:id="0" w:author="kancelaria_prawna" w:date="2025-06-25T14:42:00Z">
        <w:r w:rsidR="00EE1F8C">
          <w:rPr>
            <w:rFonts w:asciiTheme="minorHAnsi" w:hAnsiTheme="minorHAnsi" w:cstheme="minorHAnsi"/>
            <w:sz w:val="18"/>
            <w:szCs w:val="18"/>
          </w:rPr>
          <w:t xml:space="preserve"> </w:t>
        </w:r>
      </w:ins>
      <w:r w:rsidRPr="000D7630">
        <w:rPr>
          <w:rFonts w:asciiTheme="minorHAnsi" w:hAnsiTheme="minorHAnsi" w:cstheme="minorHAnsi"/>
          <w:sz w:val="18"/>
          <w:szCs w:val="18"/>
        </w:rPr>
        <w:t>(</w:t>
      </w:r>
      <w:r w:rsidR="00C169CB" w:rsidRPr="000D7630">
        <w:rPr>
          <w:rFonts w:asciiTheme="minorHAnsi" w:hAnsiTheme="minorHAnsi" w:cstheme="minorHAnsi"/>
          <w:sz w:val="18"/>
          <w:szCs w:val="18"/>
        </w:rPr>
        <w:t xml:space="preserve">zwane </w:t>
      </w:r>
      <w:r w:rsidRPr="000D7630">
        <w:rPr>
          <w:rFonts w:asciiTheme="minorHAnsi" w:hAnsiTheme="minorHAnsi" w:cstheme="minorHAnsi"/>
          <w:sz w:val="18"/>
          <w:szCs w:val="18"/>
        </w:rPr>
        <w:t xml:space="preserve">dalej „Towarem”) – zgodnie z ofertą Dostawcy z dnia </w:t>
      </w:r>
      <w:r w:rsidR="000D7630">
        <w:rPr>
          <w:rFonts w:asciiTheme="minorHAnsi" w:hAnsiTheme="minorHAnsi" w:cstheme="minorHAnsi"/>
          <w:sz w:val="18"/>
          <w:szCs w:val="18"/>
        </w:rPr>
        <w:t>28.05.2025</w:t>
      </w:r>
      <w:r w:rsidRPr="000D7630">
        <w:rPr>
          <w:rFonts w:asciiTheme="minorHAnsi" w:hAnsiTheme="minorHAnsi" w:cstheme="minorHAnsi"/>
          <w:sz w:val="18"/>
          <w:szCs w:val="18"/>
        </w:rPr>
        <w:t>r</w:t>
      </w:r>
      <w:r w:rsidR="002A1A85" w:rsidRPr="000D7630">
        <w:rPr>
          <w:rFonts w:asciiTheme="minorHAnsi" w:hAnsiTheme="minorHAnsi" w:cstheme="minorHAnsi"/>
          <w:sz w:val="18"/>
          <w:szCs w:val="18"/>
        </w:rPr>
        <w:t>.</w:t>
      </w:r>
      <w:r w:rsidRPr="000D7630">
        <w:rPr>
          <w:rFonts w:asciiTheme="minorHAnsi" w:hAnsiTheme="minorHAnsi" w:cstheme="minorHAnsi"/>
          <w:sz w:val="18"/>
          <w:szCs w:val="18"/>
        </w:rPr>
        <w:t>, która stanowi integralną część Umowy (dalej zwane: „Przedmiotem Umowy”).</w:t>
      </w:r>
    </w:p>
    <w:p w14:paraId="3D687875" w14:textId="7B49F337" w:rsidR="00FF0E21" w:rsidRPr="000D7630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Przedmiot Umowy został szczegółowo określony w zaproszeniu do składania ofert Zamawiającego z dnia</w:t>
      </w:r>
      <w:r w:rsidR="000D7630">
        <w:rPr>
          <w:rFonts w:asciiTheme="minorHAnsi" w:hAnsiTheme="minorHAnsi" w:cstheme="minorHAnsi"/>
          <w:sz w:val="18"/>
          <w:szCs w:val="18"/>
        </w:rPr>
        <w:t xml:space="preserve"> 28.05.2025</w:t>
      </w:r>
      <w:r w:rsidRPr="000D7630">
        <w:rPr>
          <w:rFonts w:asciiTheme="minorHAnsi" w:hAnsiTheme="minorHAnsi" w:cstheme="minorHAnsi"/>
          <w:sz w:val="18"/>
          <w:szCs w:val="18"/>
        </w:rPr>
        <w:t>r.  które stanowi załącznik do Umowy.</w:t>
      </w:r>
    </w:p>
    <w:p w14:paraId="5C9BCED4" w14:textId="77777777" w:rsidR="00C04FF3" w:rsidRPr="000D7630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0D7630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Dostawca oświadcza, że jest uprawniony do zawarcia Umowy.</w:t>
      </w:r>
    </w:p>
    <w:p w14:paraId="44A026CC" w14:textId="1695752B" w:rsidR="00FF0E21" w:rsidRPr="000D7630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0D7630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sz w:val="18"/>
          <w:szCs w:val="18"/>
        </w:rPr>
      </w:pPr>
    </w:p>
    <w:p w14:paraId="39969333" w14:textId="77777777" w:rsidR="00FF0E21" w:rsidRPr="000D7630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2.</w:t>
      </w:r>
      <w:r w:rsidRPr="000D763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0D7630">
        <w:rPr>
          <w:rFonts w:asciiTheme="minorHAnsi" w:hAnsiTheme="minorHAnsi" w:cstheme="minorHAnsi"/>
          <w:b/>
          <w:color w:val="000000"/>
          <w:sz w:val="18"/>
          <w:szCs w:val="18"/>
        </w:rPr>
        <w:t>Terminy i warunki wykonania Umowy</w:t>
      </w:r>
    </w:p>
    <w:p w14:paraId="6099EF68" w14:textId="77777777" w:rsidR="00FF0E21" w:rsidRPr="000D7630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0C82477E" w14:textId="2BD10313" w:rsidR="00FF0E21" w:rsidRPr="000D7630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 xml:space="preserve">Towar dostarczony zostanie w terminie do </w:t>
      </w:r>
      <w:r w:rsidR="007E5008">
        <w:rPr>
          <w:rFonts w:asciiTheme="minorHAnsi" w:hAnsiTheme="minorHAnsi" w:cstheme="minorHAnsi"/>
          <w:color w:val="000000"/>
          <w:sz w:val="18"/>
          <w:szCs w:val="18"/>
        </w:rPr>
        <w:t>16.06.2025r.</w:t>
      </w:r>
      <w:r w:rsidR="00374D48" w:rsidRPr="000D76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</w:p>
    <w:p w14:paraId="7CFD7706" w14:textId="6FD6C727" w:rsidR="00FF0E21" w:rsidRPr="000D7630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Dostawa Towaru nastąpi na podstawie zamówienia złożonego przy pomocy  </w:t>
      </w:r>
      <w:r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>poczty elektronicznej wysyłanej z adresów:</w:t>
      </w:r>
      <w:r w:rsidR="00175911"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monika.jarysz@aquanet.pl</w:t>
      </w:r>
      <w:r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</w:t>
      </w:r>
      <w:r w:rsidR="00D464C6"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agnieszka.pinkowska@aquanet.pl, </w:t>
      </w:r>
      <w:hyperlink r:id="rId7" w:history="1">
        <w:r w:rsidR="00D464C6" w:rsidRPr="000D7630">
          <w:rPr>
            <w:rStyle w:val="Hipercze"/>
            <w:rFonts w:asciiTheme="minorHAnsi" w:hAnsiTheme="minorHAnsi" w:cstheme="minorHAnsi"/>
            <w:bCs/>
            <w:sz w:val="18"/>
            <w:szCs w:val="18"/>
          </w:rPr>
          <w:t>piotr.kozera@aquanet.pl</w:t>
        </w:r>
      </w:hyperlink>
      <w:r w:rsidR="00D464C6"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, </w:t>
      </w:r>
      <w:r w:rsidR="00175911"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>piotrdabrowski</w:t>
      </w:r>
      <w:r w:rsidR="00D464C6"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>@aquanet.pl</w:t>
      </w:r>
      <w:r w:rsidR="00C04FF3" w:rsidRPr="000D7630">
        <w:rPr>
          <w:rFonts w:asciiTheme="minorHAnsi" w:hAnsiTheme="minorHAnsi" w:cstheme="minorHAnsi"/>
          <w:sz w:val="18"/>
          <w:szCs w:val="18"/>
        </w:rPr>
        <w:t>,</w:t>
      </w:r>
      <w:r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>,</w:t>
      </w:r>
      <w:r w:rsidRPr="000D7630">
        <w:rPr>
          <w:rFonts w:asciiTheme="minorHAnsi" w:hAnsiTheme="minorHAnsi" w:cstheme="minorHAnsi"/>
          <w:sz w:val="18"/>
          <w:szCs w:val="18"/>
        </w:rPr>
        <w:t xml:space="preserve"> przez Dział Za</w:t>
      </w:r>
      <w:r w:rsidR="00420D34" w:rsidRPr="000D7630">
        <w:rPr>
          <w:rFonts w:asciiTheme="minorHAnsi" w:hAnsiTheme="minorHAnsi" w:cstheme="minorHAnsi"/>
          <w:sz w:val="18"/>
          <w:szCs w:val="18"/>
        </w:rPr>
        <w:t>kupów</w:t>
      </w:r>
      <w:r w:rsidRPr="000D7630">
        <w:rPr>
          <w:rFonts w:asciiTheme="minorHAnsi" w:hAnsiTheme="minorHAnsi" w:cstheme="minorHAnsi"/>
          <w:sz w:val="18"/>
          <w:szCs w:val="18"/>
        </w:rPr>
        <w:t xml:space="preserve">  Zamawiającego (zwanym dalej „Zamówieniem”).</w:t>
      </w:r>
    </w:p>
    <w:p w14:paraId="6A5E3B5E" w14:textId="5F114D56" w:rsidR="00175928" w:rsidRPr="000D7630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Osobą odpowiedzialną za realizację Przedmiotu Umowy z ramienia Dostawcy jest </w:t>
      </w:r>
      <w:r w:rsidR="007E5008">
        <w:rPr>
          <w:rFonts w:asciiTheme="minorHAnsi" w:hAnsiTheme="minorHAnsi" w:cstheme="minorHAnsi"/>
          <w:sz w:val="18"/>
          <w:szCs w:val="18"/>
        </w:rPr>
        <w:t xml:space="preserve">Kamila Kłobukowska </w:t>
      </w:r>
      <w:r w:rsidR="00175928" w:rsidRPr="000D7630">
        <w:rPr>
          <w:rFonts w:asciiTheme="minorHAnsi" w:hAnsiTheme="minorHAnsi" w:cstheme="minorHAnsi"/>
          <w:sz w:val="18"/>
          <w:szCs w:val="18"/>
        </w:rPr>
        <w:t>tel.</w:t>
      </w:r>
      <w:r w:rsidR="007E5008">
        <w:rPr>
          <w:rFonts w:asciiTheme="minorHAnsi" w:hAnsiTheme="minorHAnsi" w:cstheme="minorHAnsi"/>
          <w:sz w:val="18"/>
          <w:szCs w:val="18"/>
        </w:rPr>
        <w:t xml:space="preserve">785 205 218 </w:t>
      </w:r>
      <w:r w:rsidR="00175928" w:rsidRPr="000D7630">
        <w:rPr>
          <w:rFonts w:asciiTheme="minorHAnsi" w:hAnsiTheme="minorHAnsi" w:cstheme="minorHAnsi"/>
          <w:sz w:val="18"/>
          <w:szCs w:val="18"/>
        </w:rPr>
        <w:t>e-mail:</w:t>
      </w:r>
      <w:r w:rsidR="007E5008">
        <w:rPr>
          <w:rFonts w:asciiTheme="minorHAnsi" w:hAnsiTheme="minorHAnsi" w:cstheme="minorHAnsi"/>
          <w:sz w:val="18"/>
          <w:szCs w:val="18"/>
        </w:rPr>
        <w:t xml:space="preserve"> kamila.klobukowska@huhtamaki.com</w:t>
      </w:r>
    </w:p>
    <w:p w14:paraId="54925705" w14:textId="49385071" w:rsidR="00175928" w:rsidRPr="000D7630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18"/>
          <w:szCs w:val="18"/>
          <w:u w:val="none"/>
        </w:rPr>
      </w:pPr>
      <w:r w:rsidRPr="000D7630">
        <w:rPr>
          <w:rFonts w:asciiTheme="minorHAnsi" w:hAnsiTheme="minorHAnsi" w:cstheme="minorHAnsi"/>
          <w:sz w:val="18"/>
          <w:szCs w:val="18"/>
        </w:rPr>
        <w:t>Dostawca wskazuje adres e-mail na który będzie przesyłane Zamówienie, adres e-mail:</w:t>
      </w:r>
      <w:r w:rsidR="007E5008" w:rsidRPr="007E5008">
        <w:rPr>
          <w:rFonts w:asciiTheme="minorHAnsi" w:hAnsiTheme="minorHAnsi" w:cstheme="minorHAnsi"/>
          <w:sz w:val="18"/>
          <w:szCs w:val="18"/>
        </w:rPr>
        <w:t xml:space="preserve"> </w:t>
      </w:r>
      <w:r w:rsidR="007E5008">
        <w:rPr>
          <w:rFonts w:asciiTheme="minorHAnsi" w:hAnsiTheme="minorHAnsi" w:cstheme="minorHAnsi"/>
          <w:sz w:val="18"/>
          <w:szCs w:val="18"/>
        </w:rPr>
        <w:t>kamila.klobukowska@huhtamaki.com</w:t>
      </w:r>
    </w:p>
    <w:p w14:paraId="0A7067C0" w14:textId="6C042EF0" w:rsidR="007E500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Osobą odpowiedzialną za   realizację Przedmiotu Umowy z   ramienia Zamawiającego jest</w:t>
      </w:r>
      <w:r w:rsidR="007E5008">
        <w:rPr>
          <w:rFonts w:asciiTheme="minorHAnsi" w:hAnsiTheme="minorHAnsi" w:cstheme="minorHAnsi"/>
          <w:sz w:val="18"/>
          <w:szCs w:val="18"/>
        </w:rPr>
        <w:t xml:space="preserve"> Monika Jarysz</w:t>
      </w:r>
      <w:r w:rsidR="00C04FF3" w:rsidRPr="000D7630">
        <w:rPr>
          <w:rFonts w:asciiTheme="minorHAnsi" w:hAnsiTheme="minorHAnsi" w:cstheme="minorHAnsi"/>
          <w:sz w:val="18"/>
          <w:szCs w:val="18"/>
        </w:rPr>
        <w:t xml:space="preserve">, </w:t>
      </w:r>
      <w:r w:rsidRPr="000D7630">
        <w:rPr>
          <w:rFonts w:asciiTheme="minorHAnsi" w:hAnsiTheme="minorHAnsi" w:cstheme="minorHAnsi"/>
          <w:sz w:val="18"/>
          <w:szCs w:val="18"/>
        </w:rPr>
        <w:t>tel.</w:t>
      </w:r>
      <w:r w:rsidR="007E5008">
        <w:rPr>
          <w:rFonts w:asciiTheme="minorHAnsi" w:hAnsiTheme="minorHAnsi" w:cstheme="minorHAnsi"/>
          <w:sz w:val="18"/>
          <w:szCs w:val="18"/>
        </w:rPr>
        <w:t>885-501-302</w:t>
      </w:r>
      <w:r w:rsidR="00D464C6" w:rsidRPr="000D7630">
        <w:rPr>
          <w:rFonts w:asciiTheme="minorHAnsi" w:hAnsiTheme="minorHAnsi" w:cstheme="minorHAnsi"/>
          <w:sz w:val="18"/>
          <w:szCs w:val="18"/>
        </w:rPr>
        <w:t xml:space="preserve"> </w:t>
      </w:r>
      <w:r w:rsidRPr="000D763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07636E8" w14:textId="5D57B832" w:rsidR="00FF0E21" w:rsidRPr="000D7630" w:rsidRDefault="00FF0E21" w:rsidP="007E5008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e-mail:</w:t>
      </w:r>
      <w:r w:rsidR="00D464C6" w:rsidRPr="000D7630">
        <w:rPr>
          <w:rFonts w:asciiTheme="minorHAnsi" w:hAnsiTheme="minorHAnsi" w:cstheme="minorHAnsi"/>
          <w:sz w:val="18"/>
          <w:szCs w:val="18"/>
        </w:rPr>
        <w:t xml:space="preserve"> </w:t>
      </w:r>
      <w:r w:rsidR="007E5008">
        <w:rPr>
          <w:rFonts w:asciiTheme="minorHAnsi" w:hAnsiTheme="minorHAnsi" w:cstheme="minorHAnsi"/>
          <w:sz w:val="18"/>
          <w:szCs w:val="18"/>
        </w:rPr>
        <w:t>monikajarysz</w:t>
      </w:r>
      <w:r w:rsidR="00D464C6" w:rsidRPr="000D7630">
        <w:rPr>
          <w:rFonts w:asciiTheme="minorHAnsi" w:hAnsiTheme="minorHAnsi" w:cstheme="minorHAnsi"/>
          <w:sz w:val="18"/>
          <w:szCs w:val="18"/>
        </w:rPr>
        <w:t>@aquanet.pl</w:t>
      </w:r>
    </w:p>
    <w:p w14:paraId="08504CA0" w14:textId="094245E3" w:rsidR="00892F9A" w:rsidRPr="000D7630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Dostawca zobowiązuje się dostarczyć Towar </w:t>
      </w:r>
      <w:r w:rsidRPr="000D7630">
        <w:rPr>
          <w:rFonts w:asciiTheme="minorHAnsi" w:hAnsiTheme="minorHAnsi" w:cstheme="minorHAnsi"/>
          <w:bCs/>
          <w:sz w:val="18"/>
          <w:szCs w:val="18"/>
        </w:rPr>
        <w:t xml:space="preserve">własnym transportem na swój koszt na adres: </w:t>
      </w:r>
    </w:p>
    <w:p w14:paraId="10823970" w14:textId="494BAD44" w:rsidR="00853231" w:rsidRPr="000D7630" w:rsidRDefault="007E5008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 xml:space="preserve">AQUANET S.A., ul. Dolna Wilda 126, 61-492 Poznań. </w:t>
      </w:r>
    </w:p>
    <w:p w14:paraId="1B035A78" w14:textId="1360ADED" w:rsidR="00F879FE" w:rsidRPr="000D7630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Przekazanie Towaru do Zamawiającego nastąpi</w:t>
      </w:r>
      <w:r w:rsidR="00050228">
        <w:rPr>
          <w:rFonts w:asciiTheme="minorHAnsi" w:hAnsiTheme="minorHAnsi" w:cstheme="minorHAnsi"/>
          <w:sz w:val="18"/>
          <w:szCs w:val="18"/>
        </w:rPr>
        <w:t xml:space="preserve"> wraz z fakturą VAT. </w:t>
      </w:r>
    </w:p>
    <w:p w14:paraId="72D815BE" w14:textId="77777777" w:rsidR="00F879FE" w:rsidRPr="000D7630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18"/>
          <w:szCs w:val="18"/>
        </w:rPr>
      </w:pPr>
    </w:p>
    <w:p w14:paraId="7258CBF0" w14:textId="77777777" w:rsidR="00FF0E21" w:rsidRPr="000D7630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3.</w:t>
      </w:r>
      <w:r w:rsidRPr="000D763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0D7630">
        <w:rPr>
          <w:rFonts w:asciiTheme="minorHAnsi" w:hAnsiTheme="minorHAnsi" w:cstheme="minorHAnsi"/>
          <w:b/>
          <w:color w:val="000000"/>
          <w:sz w:val="18"/>
          <w:szCs w:val="18"/>
        </w:rPr>
        <w:t>Wynagrodzenie i warunki płatności</w:t>
      </w:r>
    </w:p>
    <w:p w14:paraId="53949EF0" w14:textId="77777777" w:rsidR="00FF0E21" w:rsidRPr="000D7630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07A234A2" w14:textId="55D2F59F" w:rsidR="00FF0E21" w:rsidRPr="000D7630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Wynagrodzenie Dostawcy z tytułu realizacji Przedmiotu Umowy wyniesie</w:t>
      </w:r>
      <w:r w:rsidR="00C22716">
        <w:rPr>
          <w:rFonts w:asciiTheme="minorHAnsi" w:hAnsiTheme="minorHAnsi" w:cstheme="minorHAnsi"/>
          <w:sz w:val="18"/>
          <w:szCs w:val="18"/>
        </w:rPr>
        <w:t xml:space="preserve"> 32 000,00</w:t>
      </w:r>
      <w:r w:rsidR="002A1A85" w:rsidRPr="000D7630">
        <w:rPr>
          <w:rFonts w:asciiTheme="minorHAnsi" w:eastAsia="Calibri" w:hAnsiTheme="minorHAnsi" w:cstheme="minorHAnsi"/>
          <w:sz w:val="18"/>
          <w:szCs w:val="18"/>
          <w:lang w:eastAsia="en-US"/>
        </w:rPr>
        <w:t>zł</w:t>
      </w:r>
      <w:r w:rsidR="00C22716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  <w:r w:rsidRPr="000D7630">
        <w:rPr>
          <w:rFonts w:asciiTheme="minorHAnsi" w:hAnsiTheme="minorHAnsi" w:cstheme="minorHAnsi"/>
          <w:sz w:val="18"/>
          <w:szCs w:val="18"/>
        </w:rPr>
        <w:t>netto (słownie:</w:t>
      </w:r>
      <w:r w:rsidR="00C22716">
        <w:rPr>
          <w:rFonts w:asciiTheme="minorHAnsi" w:hAnsiTheme="minorHAnsi" w:cstheme="minorHAnsi"/>
          <w:sz w:val="18"/>
          <w:szCs w:val="18"/>
        </w:rPr>
        <w:t xml:space="preserve"> trzydzieści dwa tysiące </w:t>
      </w:r>
      <w:r w:rsidR="00392637" w:rsidRPr="000D7630">
        <w:rPr>
          <w:rFonts w:asciiTheme="minorHAnsi" w:hAnsiTheme="minorHAnsi" w:cstheme="minorHAnsi"/>
          <w:sz w:val="18"/>
          <w:szCs w:val="18"/>
        </w:rPr>
        <w:t>złotych</w:t>
      </w:r>
      <w:r w:rsidR="00C22716">
        <w:rPr>
          <w:rFonts w:asciiTheme="minorHAnsi" w:hAnsiTheme="minorHAnsi" w:cstheme="minorHAnsi"/>
          <w:sz w:val="18"/>
          <w:szCs w:val="18"/>
        </w:rPr>
        <w:t xml:space="preserve"> </w:t>
      </w:r>
      <w:r w:rsidR="00392637" w:rsidRPr="000D7630">
        <w:rPr>
          <w:rFonts w:asciiTheme="minorHAnsi" w:hAnsiTheme="minorHAnsi" w:cstheme="minorHAnsi"/>
          <w:sz w:val="18"/>
          <w:szCs w:val="18"/>
        </w:rPr>
        <w:t>netto</w:t>
      </w:r>
      <w:r w:rsidR="00C22716">
        <w:rPr>
          <w:rFonts w:asciiTheme="minorHAnsi" w:hAnsiTheme="minorHAnsi" w:cstheme="minorHAnsi"/>
          <w:sz w:val="18"/>
          <w:szCs w:val="18"/>
        </w:rPr>
        <w:t xml:space="preserve"> 00/100</w:t>
      </w:r>
      <w:r w:rsidRPr="000D7630">
        <w:rPr>
          <w:rFonts w:asciiTheme="minorHAnsi" w:hAnsiTheme="minorHAnsi" w:cstheme="minorHAnsi"/>
          <w:sz w:val="18"/>
          <w:szCs w:val="18"/>
        </w:rPr>
        <w:t>) (zwana dalej „Wynagrodzeniem”).</w:t>
      </w:r>
    </w:p>
    <w:p w14:paraId="74C9DD5A" w14:textId="77777777" w:rsidR="00FF0E21" w:rsidRPr="000D7630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lastRenderedPageBreak/>
        <w:t xml:space="preserve"> Wynagrodzenie zostanie powiększone przez Dostawcę o podatek VAT, wg stawki obowiązującej w dniu wystawienia faktury VAT.</w:t>
      </w:r>
    </w:p>
    <w:p w14:paraId="7F3DAFDD" w14:textId="77777777" w:rsidR="00FF0E21" w:rsidRPr="000D7630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 xml:space="preserve">Wynagrodzenie zawiera koszty transportu i rozładunku Towaru do miejsca wskazanego w §2 ust. </w:t>
      </w:r>
      <w:r w:rsidR="0045691B"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 xml:space="preserve">6 </w:t>
      </w:r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>Umowy.</w:t>
      </w:r>
    </w:p>
    <w:p w14:paraId="7C90C052" w14:textId="3ACA49E3" w:rsidR="00FF0E21" w:rsidRPr="000D7630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 Wynagrodzenie zostanie zapłacone w terminie </w:t>
      </w:r>
      <w:r w:rsidR="00C04FF3" w:rsidRPr="000D7630">
        <w:rPr>
          <w:rFonts w:asciiTheme="minorHAnsi" w:hAnsiTheme="minorHAnsi" w:cstheme="minorHAnsi"/>
          <w:sz w:val="18"/>
          <w:szCs w:val="18"/>
        </w:rPr>
        <w:t>30</w:t>
      </w:r>
      <w:r w:rsidRPr="000D7630">
        <w:rPr>
          <w:rFonts w:asciiTheme="minorHAnsi" w:hAnsiTheme="minorHAnsi" w:cstheme="minorHAnsi"/>
          <w:sz w:val="18"/>
          <w:szCs w:val="18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0D7630">
        <w:rPr>
          <w:rFonts w:asciiTheme="minorHAnsi" w:hAnsiTheme="minorHAnsi" w:cstheme="minorHAnsi"/>
          <w:sz w:val="18"/>
          <w:szCs w:val="18"/>
        </w:rPr>
        <w:t>Faktura VAT zostanie przekazana Zamawiającemu wraz z wykonaniem przez Dostawcę dostawy Towaru wskazane</w:t>
      </w:r>
      <w:r w:rsidR="002C6BB8" w:rsidRPr="000D7630">
        <w:rPr>
          <w:rFonts w:asciiTheme="minorHAnsi" w:hAnsiTheme="minorHAnsi" w:cstheme="minorHAnsi"/>
          <w:sz w:val="18"/>
          <w:szCs w:val="18"/>
        </w:rPr>
        <w:t>go</w:t>
      </w:r>
      <w:r w:rsidR="00076356" w:rsidRPr="000D7630">
        <w:rPr>
          <w:rFonts w:asciiTheme="minorHAnsi" w:hAnsiTheme="minorHAnsi" w:cstheme="minorHAnsi"/>
          <w:sz w:val="18"/>
          <w:szCs w:val="18"/>
        </w:rPr>
        <w:t xml:space="preserve"> w Zamówieniu. </w:t>
      </w:r>
    </w:p>
    <w:p w14:paraId="691346E5" w14:textId="3439C753" w:rsidR="00C22716" w:rsidRPr="00C22716" w:rsidRDefault="00FF0E21" w:rsidP="00C22716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0D7630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Dostawca zobowiązuje się do podania kodu PKWiU lub/</w:t>
      </w:r>
      <w:r w:rsidRPr="001C0585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i CN</w:t>
      </w:r>
      <w:r w:rsidR="001C0585" w:rsidRPr="001C0585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lub/i PKOB</w:t>
      </w:r>
      <w:r w:rsidRPr="001C0585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dotyczącego</w:t>
      </w:r>
      <w:r w:rsidRPr="000D7630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sprzedanych usług lub/i towarów każdorazowo na wystawianej fakturze, obowiązującego na dzień wystawienia faktury. </w:t>
      </w:r>
      <w:r w:rsidRPr="000D7630">
        <w:rPr>
          <w:rFonts w:asciiTheme="minorHAnsi" w:hAnsiTheme="minorHAnsi" w:cstheme="minorHAnsi"/>
          <w:sz w:val="18"/>
          <w:szCs w:val="18"/>
        </w:rPr>
        <w:t xml:space="preserve">Dostawca  oświadcza, że dla transakcji wynikających z przedmiotowej Umowy jest czynnym podatnikiem podatku VAT o następującym numerze identyfikacji podatkowej </w:t>
      </w:r>
      <w:r w:rsidRPr="00C22716">
        <w:rPr>
          <w:rFonts w:asciiTheme="minorHAnsi" w:hAnsiTheme="minorHAnsi" w:cstheme="minorHAnsi"/>
          <w:sz w:val="18"/>
          <w:szCs w:val="18"/>
        </w:rPr>
        <w:t>NIP:</w:t>
      </w:r>
      <w:r w:rsidR="00C22716" w:rsidRPr="00C22716">
        <w:rPr>
          <w:rFonts w:asciiTheme="minorHAnsi" w:hAnsiTheme="minorHAnsi" w:cstheme="minorHAnsi"/>
          <w:sz w:val="18"/>
          <w:szCs w:val="18"/>
        </w:rPr>
        <w:t>6431741974</w:t>
      </w:r>
      <w:ins w:id="1" w:author="kancelaria_prawna" w:date="2025-06-25T14:44:00Z">
        <w:r w:rsidR="00EE1F8C">
          <w:rPr>
            <w:rFonts w:asciiTheme="minorHAnsi" w:hAnsiTheme="minorHAnsi" w:cstheme="minorHAnsi"/>
            <w:sz w:val="18"/>
            <w:szCs w:val="18"/>
          </w:rPr>
          <w:t>.</w:t>
        </w:r>
      </w:ins>
    </w:p>
    <w:p w14:paraId="0CA4AF1A" w14:textId="2393B8BA" w:rsidR="00892F9A" w:rsidRPr="000D7630" w:rsidRDefault="00C22716" w:rsidP="00C22716">
      <w:pPr>
        <w:widowControl/>
        <w:autoSpaceDE/>
        <w:adjustRightInd/>
        <w:spacing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 xml:space="preserve"> </w:t>
      </w:r>
    </w:p>
    <w:p w14:paraId="7100ACF3" w14:textId="700BB827" w:rsidR="00FF0E21" w:rsidRPr="000D7630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0D7630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0D7630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0D7630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 xml:space="preserve">Zamawiający oświadcza, że jest dużym przedsiębiorcą w rozumieniu ustawy o przeciwdziałaniu nadmiernym opóźnieniom w transakcjach handlowych ( </w:t>
      </w:r>
      <w:proofErr w:type="spellStart"/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>t.j</w:t>
      </w:r>
      <w:proofErr w:type="spellEnd"/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>. Dz. U. z 2023 r., poz. 1790 ze zm.).</w:t>
      </w:r>
    </w:p>
    <w:p w14:paraId="3C5BAAF8" w14:textId="77777777" w:rsidR="00C04FF3" w:rsidRPr="000D7630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0D7630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>Za datę zapłaty Wynagrodzenia za Zamówienie przyjmuje się dzień obciążenia rachunku bankowego Zamawiającego.</w:t>
      </w:r>
    </w:p>
    <w:p w14:paraId="056927B6" w14:textId="70273277" w:rsidR="005F41F0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 xml:space="preserve">Faktury za wykonanie Przedmiotu Umowy należy przesłać pocztą elektroniczną na adres: </w:t>
      </w:r>
      <w:hyperlink r:id="rId8" w:history="1">
        <w:r w:rsidR="006D0C87" w:rsidRPr="004771A1">
          <w:rPr>
            <w:rStyle w:val="Hipercze"/>
            <w:rFonts w:asciiTheme="minorHAnsi" w:eastAsiaTheme="minorHAnsi" w:hAnsiTheme="minorHAnsi" w:cstheme="minorHAnsi"/>
            <w:sz w:val="18"/>
            <w:szCs w:val="18"/>
            <w:lang w:eastAsia="en-US"/>
          </w:rPr>
          <w:t>odbiorefaktury@aquanet.pl</w:t>
        </w:r>
      </w:hyperlink>
      <w:r w:rsidRPr="000D7630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>.</w:t>
      </w:r>
    </w:p>
    <w:p w14:paraId="031EAD9C" w14:textId="77777777" w:rsidR="006D0C87" w:rsidRPr="006D0C87" w:rsidRDefault="006D0C87" w:rsidP="006D0C87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  <w:r w:rsidRPr="006D0C87"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  <w:t>Strony ustalają, iż za datę wykonania usługi będącej Przedmiotem Umowy uznają datę przekazania Towaru wskazanego w Zamówieniu.</w:t>
      </w:r>
    </w:p>
    <w:p w14:paraId="3F9FF5F6" w14:textId="77777777" w:rsidR="006D0C87" w:rsidRPr="000D7630" w:rsidRDefault="006D0C87" w:rsidP="006D0C87">
      <w:pPr>
        <w:pStyle w:val="Akapitzlist"/>
        <w:widowControl/>
        <w:tabs>
          <w:tab w:val="start" w:pos="21.30pt"/>
        </w:tabs>
        <w:spacing w:line="12pt" w:lineRule="auto"/>
        <w:ind w:start="18pt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</w:p>
    <w:p w14:paraId="624C355E" w14:textId="4E9D58EC" w:rsidR="00FF0E21" w:rsidRPr="000D7630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4. Gwarancja</w:t>
      </w:r>
      <w:r w:rsidR="000B282E" w:rsidRPr="000D7630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0A83017" w14:textId="77777777" w:rsidR="00FF0E21" w:rsidRPr="000D7630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  <w:sz w:val="18"/>
          <w:szCs w:val="18"/>
        </w:rPr>
      </w:pPr>
    </w:p>
    <w:p w14:paraId="6F49AD22" w14:textId="14AEA543" w:rsidR="00FF0E21" w:rsidRPr="000D7630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bookmarkStart w:id="2" w:name="_Hlk170467166"/>
      <w:r w:rsidRPr="000D7630">
        <w:rPr>
          <w:rFonts w:asciiTheme="minorHAnsi" w:hAnsiTheme="minorHAnsi" w:cstheme="minorHAnsi"/>
          <w:sz w:val="18"/>
          <w:szCs w:val="18"/>
        </w:rPr>
        <w:t xml:space="preserve">Na Towar Dostawca udziela </w:t>
      </w:r>
      <w:r w:rsidR="00502931" w:rsidRPr="000D7630">
        <w:rPr>
          <w:rFonts w:asciiTheme="minorHAnsi" w:hAnsiTheme="minorHAnsi" w:cstheme="minorHAnsi"/>
          <w:sz w:val="18"/>
          <w:szCs w:val="18"/>
        </w:rPr>
        <w:t>36</w:t>
      </w:r>
      <w:r w:rsidR="00DF32DE" w:rsidRPr="000D7630">
        <w:rPr>
          <w:rFonts w:asciiTheme="minorHAnsi" w:hAnsiTheme="minorHAnsi" w:cstheme="minorHAnsi"/>
          <w:sz w:val="18"/>
          <w:szCs w:val="18"/>
        </w:rPr>
        <w:t xml:space="preserve"> </w:t>
      </w:r>
      <w:r w:rsidRPr="000D7630">
        <w:rPr>
          <w:rFonts w:asciiTheme="minorHAnsi" w:hAnsiTheme="minorHAnsi" w:cstheme="minorHAnsi"/>
          <w:sz w:val="18"/>
          <w:szCs w:val="18"/>
        </w:rPr>
        <w:t>miesięcznej gwarancji jakości licząc od daty przekazania Towaru.</w:t>
      </w:r>
    </w:p>
    <w:bookmarkEnd w:id="2"/>
    <w:p w14:paraId="7883D5D4" w14:textId="77777777" w:rsidR="00FF0E21" w:rsidRPr="000D7630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0D7630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0D7630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Jeżeli Zamawiający stwierdzi, że zakupiony Towar jest wadliwy, Dostawca zobowiązuje się do jego wymiany na nowy wolny od wad w terminie </w:t>
      </w:r>
      <w:r w:rsidR="005F41F0" w:rsidRPr="000D7630">
        <w:rPr>
          <w:rFonts w:asciiTheme="minorHAnsi" w:hAnsiTheme="minorHAnsi" w:cstheme="minorHAnsi"/>
          <w:sz w:val="18"/>
          <w:szCs w:val="18"/>
        </w:rPr>
        <w:t>21</w:t>
      </w:r>
      <w:r w:rsidRPr="000D7630">
        <w:rPr>
          <w:rFonts w:asciiTheme="minorHAnsi" w:hAnsiTheme="minorHAnsi" w:cstheme="minorHAnsi"/>
          <w:sz w:val="18"/>
          <w:szCs w:val="18"/>
        </w:rPr>
        <w:t xml:space="preserve"> dni roboczych od daty zgłoszenia usterki.</w:t>
      </w:r>
    </w:p>
    <w:p w14:paraId="2F7F4230" w14:textId="77777777" w:rsidR="00FF0E21" w:rsidRPr="000D7630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Jeżeli uszkodzenie Towaru nastąpiło w czasie trwania transportu z przyczyn niewłaściwego opakowania, odpowiedzialność za wynikłe szkody ponosi Dostawca.</w:t>
      </w:r>
    </w:p>
    <w:p w14:paraId="2BFB2DD1" w14:textId="39570F49" w:rsidR="006D0C87" w:rsidRPr="006D0C87" w:rsidRDefault="00FF0E21" w:rsidP="006D0C87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 przypadku, jeżeli Dostawca nie wywiąże się w terminie ze zobowiązań reklamacyjnych wynikających z Umowy, Zamawiający może zakupić Towar wolny od wad u osoby trzeciej, na koszt Dostawcy</w:t>
      </w:r>
      <w:r w:rsidR="006D0C87">
        <w:rPr>
          <w:rFonts w:asciiTheme="minorHAnsi" w:hAnsiTheme="minorHAnsi" w:cstheme="minorHAnsi"/>
          <w:sz w:val="18"/>
          <w:szCs w:val="18"/>
        </w:rPr>
        <w:t xml:space="preserve"> </w:t>
      </w:r>
      <w:r w:rsidR="006D0C87" w:rsidRPr="006D0C87">
        <w:rPr>
          <w:rFonts w:asciiTheme="minorHAnsi" w:hAnsiTheme="minorHAnsi" w:cstheme="minorHAnsi"/>
          <w:sz w:val="18"/>
          <w:szCs w:val="18"/>
        </w:rPr>
        <w:t xml:space="preserve">po uprzednim wezwaniu Dostawcy do należytego wykonania swoich obowiązków i wyznaczeniu dodatkowego terminu nie krótszego niż 7 dni roboczych. </w:t>
      </w:r>
    </w:p>
    <w:p w14:paraId="35466EBD" w14:textId="5E198776" w:rsidR="00C22716" w:rsidRPr="00C22716" w:rsidRDefault="00C22716" w:rsidP="006D0C87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  <w:b/>
          <w:sz w:val="18"/>
          <w:szCs w:val="18"/>
        </w:rPr>
      </w:pPr>
    </w:p>
    <w:p w14:paraId="78B2761A" w14:textId="77777777" w:rsidR="00C22716" w:rsidRDefault="00C22716" w:rsidP="00C22716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  <w:sz w:val="18"/>
          <w:szCs w:val="18"/>
        </w:rPr>
      </w:pPr>
    </w:p>
    <w:p w14:paraId="285B1A56" w14:textId="6A131250" w:rsidR="00FF0E21" w:rsidRPr="000D7630" w:rsidRDefault="00FF0E21" w:rsidP="00C22716">
      <w:pPr>
        <w:widowControl/>
        <w:autoSpaceDE/>
        <w:autoSpaceDN/>
        <w:adjustRightInd/>
        <w:spacing w:line="12pt" w:lineRule="auto"/>
        <w:ind w:start="21.30p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5. Kary umowne</w:t>
      </w:r>
    </w:p>
    <w:p w14:paraId="4A0E0D23" w14:textId="77777777" w:rsidR="00FF0E21" w:rsidRPr="000D7630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  <w:sz w:val="18"/>
          <w:szCs w:val="18"/>
        </w:rPr>
      </w:pPr>
    </w:p>
    <w:p w14:paraId="181AE4E3" w14:textId="77777777" w:rsidR="00FF0E21" w:rsidRPr="000D7630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W razie niewykonania lub nienależytego wykonania Umowy Dostawca zobowiązuje się zapłacić Zamawiającemu kary umowne:</w:t>
      </w:r>
    </w:p>
    <w:p w14:paraId="569704FD" w14:textId="77777777" w:rsidR="005F41F0" w:rsidRPr="000D7630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0D7630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0D7630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0D7630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0D7630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w wysokości 10% Wynagrodzenia za każdy przypadek naruszenia obowiązków Wykonawcy wynikających z Umowy.</w:t>
      </w:r>
    </w:p>
    <w:p w14:paraId="322195ED" w14:textId="77777777" w:rsidR="005F41F0" w:rsidRPr="000D7630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79413F90" w:rsidR="00F214FC" w:rsidRPr="000D7630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lastRenderedPageBreak/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C22716">
        <w:rPr>
          <w:rFonts w:asciiTheme="minorHAnsi" w:hAnsiTheme="minorHAnsi" w:cstheme="minorHAnsi"/>
          <w:color w:val="000000"/>
          <w:sz w:val="18"/>
          <w:szCs w:val="18"/>
        </w:rPr>
        <w:t>5 tys.</w:t>
      </w:r>
      <w:r w:rsidR="00C22716" w:rsidRPr="000D7630">
        <w:rPr>
          <w:rFonts w:asciiTheme="minorHAnsi" w:hAnsiTheme="minorHAnsi" w:cstheme="minorHAnsi"/>
          <w:color w:val="000000"/>
          <w:sz w:val="18"/>
          <w:szCs w:val="18"/>
        </w:rPr>
        <w:t xml:space="preserve"> zł</w:t>
      </w:r>
      <w:r w:rsidRPr="000D7630">
        <w:rPr>
          <w:rFonts w:asciiTheme="minorHAnsi" w:hAnsiTheme="minorHAnsi" w:cstheme="minorHAnsi"/>
          <w:color w:val="000000"/>
          <w:sz w:val="18"/>
          <w:szCs w:val="18"/>
        </w:rPr>
        <w:t xml:space="preserve"> za każde takie naruszenie.</w:t>
      </w:r>
    </w:p>
    <w:p w14:paraId="33E0E01B" w14:textId="77777777" w:rsidR="00FF0E21" w:rsidRPr="000D7630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Kary umowne określone w ust. 1 i ust. 3 mogą być potrącane z Wynagrodzenia.</w:t>
      </w:r>
    </w:p>
    <w:p w14:paraId="550246C5" w14:textId="77777777" w:rsidR="00FF0E21" w:rsidRPr="000D7630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Strony mogą dochodzić na zasadach ogólnych odszkodowań przewyższających kary umowne.</w:t>
      </w:r>
    </w:p>
    <w:p w14:paraId="5361E109" w14:textId="77777777" w:rsidR="00FF0E21" w:rsidRPr="000D7630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  <w:sz w:val="18"/>
          <w:szCs w:val="18"/>
        </w:rPr>
      </w:pPr>
    </w:p>
    <w:p w14:paraId="7799E964" w14:textId="77777777" w:rsidR="00C22716" w:rsidRDefault="00C22716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7DEFAC6" w14:textId="77777777" w:rsidR="00C22716" w:rsidRDefault="00C22716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D02FE91" w14:textId="669B88E1" w:rsidR="00FF0E21" w:rsidRPr="000D7630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6. Odstąpienie od Umowy</w:t>
      </w:r>
    </w:p>
    <w:p w14:paraId="26ECFAE3" w14:textId="77777777" w:rsidR="00FF0E21" w:rsidRPr="000D7630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  <w:sz w:val="18"/>
          <w:szCs w:val="18"/>
        </w:rPr>
      </w:pPr>
    </w:p>
    <w:p w14:paraId="74B83754" w14:textId="77777777" w:rsidR="000B282E" w:rsidRPr="000D7630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0D7630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 xml:space="preserve">Z </w:t>
      </w:r>
      <w:r w:rsidRPr="000D7630">
        <w:rPr>
          <w:rFonts w:asciiTheme="minorHAnsi" w:hAnsiTheme="minorHAnsi" w:cstheme="minorHAnsi"/>
          <w:sz w:val="18"/>
          <w:szCs w:val="18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0D7630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662FF9A8" w14:textId="1B86AAB9" w:rsidR="002A1A85" w:rsidRPr="000D7630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  <w:sz w:val="18"/>
          <w:szCs w:val="18"/>
        </w:rPr>
      </w:pPr>
      <w:r w:rsidRPr="000D7630">
        <w:rPr>
          <w:rFonts w:asciiTheme="minorHAnsi" w:hAnsiTheme="minorHAnsi" w:cstheme="minorHAnsi"/>
          <w:color w:val="000000"/>
          <w:sz w:val="18"/>
          <w:szCs w:val="18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AD4E684" w14:textId="77777777" w:rsidR="002A1A85" w:rsidRPr="000D7630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094A3E2" w14:textId="4012EFC9" w:rsidR="00FF0E21" w:rsidRPr="000D7630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7. Siła Wyższa</w:t>
      </w:r>
    </w:p>
    <w:p w14:paraId="11600EF0" w14:textId="77777777" w:rsidR="00FF0E21" w:rsidRPr="000D7630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  <w:sz w:val="18"/>
          <w:szCs w:val="18"/>
        </w:rPr>
      </w:pPr>
    </w:p>
    <w:p w14:paraId="2D29CE27" w14:textId="77777777" w:rsidR="00FF0E21" w:rsidRPr="000D7630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0D7630">
        <w:rPr>
          <w:rFonts w:asciiTheme="minorHAnsi" w:hAnsiTheme="minorHAnsi" w:cstheme="minorHAnsi"/>
          <w:sz w:val="18"/>
          <w:szCs w:val="18"/>
        </w:rPr>
        <w:t>siły wyższej</w:t>
      </w:r>
      <w:r w:rsidRPr="000D7630">
        <w:rPr>
          <w:rFonts w:asciiTheme="minorHAnsi" w:hAnsiTheme="minorHAnsi" w:cstheme="minorHAnsi"/>
          <w:sz w:val="18"/>
          <w:szCs w:val="18"/>
        </w:rPr>
        <w:t>.</w:t>
      </w:r>
    </w:p>
    <w:p w14:paraId="37D67427" w14:textId="77777777" w:rsidR="00FF0E21" w:rsidRPr="000D7630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Strona, która stwierdzi wystąpienie </w:t>
      </w:r>
      <w:r w:rsidR="00F07A31" w:rsidRPr="000D7630">
        <w:rPr>
          <w:rFonts w:asciiTheme="minorHAnsi" w:hAnsiTheme="minorHAnsi" w:cstheme="minorHAnsi"/>
          <w:sz w:val="18"/>
          <w:szCs w:val="18"/>
        </w:rPr>
        <w:t>siły w</w:t>
      </w:r>
      <w:r w:rsidRPr="000D7630">
        <w:rPr>
          <w:rFonts w:asciiTheme="minorHAnsi" w:hAnsiTheme="minorHAnsi" w:cstheme="minorHAnsi"/>
          <w:sz w:val="18"/>
          <w:szCs w:val="18"/>
        </w:rPr>
        <w:t xml:space="preserve">yższej ma obowiązek poinformowania o tym drugiej Strony na piśmie bez zbędnej zwłoki. </w:t>
      </w:r>
    </w:p>
    <w:p w14:paraId="3932C8AC" w14:textId="77777777" w:rsidR="00FF0E21" w:rsidRPr="000D7630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Strona dotknięta działaniem </w:t>
      </w:r>
      <w:r w:rsidR="00F07A31" w:rsidRPr="000D7630">
        <w:rPr>
          <w:rFonts w:asciiTheme="minorHAnsi" w:hAnsiTheme="minorHAnsi" w:cstheme="minorHAnsi"/>
          <w:sz w:val="18"/>
          <w:szCs w:val="18"/>
        </w:rPr>
        <w:t xml:space="preserve">siły wyższej </w:t>
      </w:r>
      <w:r w:rsidRPr="000D7630">
        <w:rPr>
          <w:rFonts w:asciiTheme="minorHAnsi" w:hAnsiTheme="minorHAnsi" w:cstheme="minorHAnsi"/>
          <w:sz w:val="18"/>
          <w:szCs w:val="18"/>
        </w:rPr>
        <w:t xml:space="preserve">podejmie wszelkie konieczne czynności zmierzające do ograniczenia skutków </w:t>
      </w:r>
      <w:r w:rsidR="00F07A31" w:rsidRPr="000D7630">
        <w:rPr>
          <w:rFonts w:asciiTheme="minorHAnsi" w:hAnsiTheme="minorHAnsi" w:cstheme="minorHAnsi"/>
          <w:sz w:val="18"/>
          <w:szCs w:val="18"/>
        </w:rPr>
        <w:t xml:space="preserve">siły wyższej </w:t>
      </w:r>
      <w:r w:rsidRPr="000D7630">
        <w:rPr>
          <w:rFonts w:asciiTheme="minorHAnsi" w:hAnsiTheme="minorHAnsi" w:cstheme="minorHAnsi"/>
          <w:sz w:val="18"/>
          <w:szCs w:val="18"/>
        </w:rPr>
        <w:t>w zakresie wykonania zobowiązań wynikających z Umowy.</w:t>
      </w:r>
    </w:p>
    <w:p w14:paraId="5BF3359F" w14:textId="1B44F1BD" w:rsidR="00AB16C3" w:rsidRPr="000D7630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W przypadku ustania </w:t>
      </w:r>
      <w:r w:rsidR="00F07A31" w:rsidRPr="000D7630">
        <w:rPr>
          <w:rFonts w:asciiTheme="minorHAnsi" w:hAnsiTheme="minorHAnsi" w:cstheme="minorHAnsi"/>
          <w:sz w:val="18"/>
          <w:szCs w:val="18"/>
        </w:rPr>
        <w:t>siły wyższej</w:t>
      </w:r>
      <w:r w:rsidRPr="000D7630">
        <w:rPr>
          <w:rFonts w:asciiTheme="minorHAnsi" w:hAnsiTheme="minorHAnsi" w:cstheme="minorHAnsi"/>
          <w:sz w:val="18"/>
          <w:szCs w:val="18"/>
        </w:rPr>
        <w:t>, Strona zawiadomi o tym bezzwłocznie drugą Stronę na piśmie</w:t>
      </w:r>
      <w:r w:rsidR="00F07A31" w:rsidRPr="000D7630">
        <w:rPr>
          <w:rFonts w:asciiTheme="minorHAnsi" w:hAnsiTheme="minorHAnsi" w:cstheme="minorHAnsi"/>
          <w:sz w:val="18"/>
          <w:szCs w:val="18"/>
        </w:rPr>
        <w:t>.</w:t>
      </w:r>
    </w:p>
    <w:p w14:paraId="2EDA0CA7" w14:textId="77777777" w:rsidR="001B7D61" w:rsidRPr="000D7630" w:rsidRDefault="001B7D61" w:rsidP="00892F9A">
      <w:pPr>
        <w:spacing w:line="12pt" w:lineRule="auto"/>
        <w:ind w:start="21.30pt"/>
        <w:rPr>
          <w:rFonts w:asciiTheme="minorHAnsi" w:hAnsiTheme="minorHAnsi" w:cstheme="minorHAnsi"/>
          <w:sz w:val="18"/>
          <w:szCs w:val="18"/>
        </w:rPr>
      </w:pPr>
    </w:p>
    <w:p w14:paraId="469BCD35" w14:textId="77777777" w:rsidR="000B282E" w:rsidRPr="000D7630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8. Klauzula poufności</w:t>
      </w:r>
    </w:p>
    <w:p w14:paraId="621C31F5" w14:textId="77777777" w:rsidR="000B282E" w:rsidRPr="000D7630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18"/>
          <w:szCs w:val="18"/>
        </w:rPr>
      </w:pPr>
    </w:p>
    <w:p w14:paraId="6EB57DAF" w14:textId="77777777" w:rsidR="000B282E" w:rsidRPr="000D7630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0D7630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Informacje Poufne obejmują w szczególności:</w:t>
      </w:r>
    </w:p>
    <w:p w14:paraId="77917F12" w14:textId="77777777" w:rsidR="000B282E" w:rsidRPr="000D7630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0D7630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0D7630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informacje stanowiące tajemnicę przedsiębiorstwa Strony w rozumieniu art. 11 ust. 2 ustawy z dnia 16 kwietnia 1993 r. o zwalczaniu nieuczciwej konkurencji (</w:t>
      </w:r>
      <w:proofErr w:type="spellStart"/>
      <w:r w:rsidRPr="000D7630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0D7630">
        <w:rPr>
          <w:rFonts w:asciiTheme="minorHAnsi" w:hAnsiTheme="minorHAnsi" w:cstheme="minorHAnsi"/>
          <w:sz w:val="18"/>
          <w:szCs w:val="18"/>
        </w:rPr>
        <w:t xml:space="preserve">. Dz. U. z 2022 r.,  poz. 1233 ze zm.), </w:t>
      </w:r>
    </w:p>
    <w:p w14:paraId="62159927" w14:textId="30340396" w:rsidR="000B282E" w:rsidRPr="000D7630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  <w:lang w:val="fr-FR"/>
        </w:rPr>
        <w:t xml:space="preserve">wszelkie informacje i dokumenty dotyczące Strony i jej praw własności intelektualnej w rozumieniu ustawy z dnia 4 lutego 1994 r. o prawie autorskim i </w:t>
      </w:r>
      <w:r w:rsidRPr="00A716B4">
        <w:rPr>
          <w:rFonts w:asciiTheme="minorHAnsi" w:hAnsiTheme="minorHAnsi" w:cstheme="minorHAnsi"/>
          <w:sz w:val="18"/>
          <w:szCs w:val="18"/>
          <w:lang w:val="fr-FR"/>
        </w:rPr>
        <w:t>prawach pokrewnych (t.j. Dz. U. z 202</w:t>
      </w:r>
      <w:ins w:id="3" w:author="kancelaria_prawna" w:date="2025-06-25T14:46:00Z">
        <w:r w:rsidR="00EE1F8C" w:rsidRPr="00A716B4">
          <w:rPr>
            <w:rFonts w:asciiTheme="minorHAnsi" w:hAnsiTheme="minorHAnsi" w:cstheme="minorHAnsi"/>
            <w:sz w:val="18"/>
            <w:szCs w:val="18"/>
            <w:lang w:val="fr-FR"/>
          </w:rPr>
          <w:t>5</w:t>
        </w:r>
      </w:ins>
      <w:del w:id="4" w:author="kancelaria_prawna" w:date="2025-06-25T14:46:00Z">
        <w:r w:rsidRPr="00A716B4" w:rsidDel="00EE1F8C">
          <w:rPr>
            <w:rFonts w:asciiTheme="minorHAnsi" w:hAnsiTheme="minorHAnsi" w:cstheme="minorHAnsi"/>
            <w:sz w:val="18"/>
            <w:szCs w:val="18"/>
            <w:lang w:val="fr-FR"/>
          </w:rPr>
          <w:delText>2</w:delText>
        </w:r>
      </w:del>
      <w:r w:rsidRPr="00A716B4">
        <w:rPr>
          <w:rFonts w:asciiTheme="minorHAnsi" w:hAnsiTheme="minorHAnsi" w:cstheme="minorHAnsi"/>
          <w:sz w:val="18"/>
          <w:szCs w:val="18"/>
          <w:lang w:val="fr-FR"/>
        </w:rPr>
        <w:t xml:space="preserve"> r., poz </w:t>
      </w:r>
      <w:del w:id="5" w:author="kancelaria_prawna" w:date="2025-06-25T14:46:00Z">
        <w:r w:rsidRPr="00A716B4" w:rsidDel="00EE1F8C">
          <w:rPr>
            <w:rFonts w:asciiTheme="minorHAnsi" w:hAnsiTheme="minorHAnsi" w:cstheme="minorHAnsi"/>
            <w:sz w:val="18"/>
            <w:szCs w:val="18"/>
            <w:lang w:val="fr-FR"/>
          </w:rPr>
          <w:delText xml:space="preserve">2509 </w:delText>
        </w:r>
      </w:del>
      <w:ins w:id="6" w:author="kancelaria_prawna" w:date="2025-06-25T14:46:00Z">
        <w:r w:rsidR="00EE1F8C" w:rsidRPr="00A716B4">
          <w:rPr>
            <w:rFonts w:asciiTheme="minorHAnsi" w:hAnsiTheme="minorHAnsi" w:cstheme="minorHAnsi"/>
            <w:sz w:val="18"/>
            <w:szCs w:val="18"/>
            <w:lang w:val="fr-FR"/>
          </w:rPr>
          <w:t xml:space="preserve">24 </w:t>
        </w:r>
      </w:ins>
      <w:r w:rsidRPr="00A716B4">
        <w:rPr>
          <w:rFonts w:asciiTheme="minorHAnsi" w:hAnsiTheme="minorHAnsi" w:cstheme="minorHAnsi"/>
          <w:sz w:val="18"/>
          <w:szCs w:val="18"/>
          <w:lang w:val="fr-FR"/>
        </w:rPr>
        <w:t>ze zm.)</w:t>
      </w:r>
      <w:ins w:id="7" w:author="kancelaria_prawna" w:date="2025-06-25T14:46:00Z">
        <w:r w:rsidR="00EE1F8C" w:rsidRPr="00A716B4">
          <w:rPr>
            <w:rFonts w:asciiTheme="minorHAnsi" w:hAnsiTheme="minorHAnsi" w:cstheme="minorHAnsi"/>
            <w:sz w:val="18"/>
            <w:szCs w:val="18"/>
            <w:lang w:val="fr-FR"/>
          </w:rPr>
          <w:t>.</w:t>
        </w:r>
      </w:ins>
    </w:p>
    <w:p w14:paraId="71A15F22" w14:textId="77777777" w:rsidR="000B282E" w:rsidRPr="000D7630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Strony ustalają, że Informacje Poufne obejmują informacje wskazane w ust. 2. niezależnie od formy ich przekazania.</w:t>
      </w:r>
    </w:p>
    <w:p w14:paraId="56CB7FC1" w14:textId="77777777" w:rsidR="000B282E" w:rsidRPr="000D7630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  <w:sz w:val="18"/>
          <w:szCs w:val="18"/>
        </w:rPr>
      </w:pPr>
      <w:r w:rsidRPr="000D7630">
        <w:rPr>
          <w:rFonts w:asciiTheme="minorHAnsi" w:hAnsiTheme="minorHAnsi" w:cstheme="minorHAnsi"/>
          <w:bCs/>
          <w:sz w:val="18"/>
          <w:szCs w:val="18"/>
        </w:rPr>
        <w:t>Strony zobowiązują się wykorzystywać Informacje Poufne tylko i wyłącznie w celu wykonywania Umowy.</w:t>
      </w:r>
    </w:p>
    <w:p w14:paraId="57F0F83D" w14:textId="77777777" w:rsidR="000B282E" w:rsidRPr="000D7630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0D7630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0D7630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Obowiązek zachowania w poufności Informacji Poufnych jest nieograniczony w czasie.</w:t>
      </w:r>
    </w:p>
    <w:p w14:paraId="55CC51BB" w14:textId="77777777" w:rsidR="000B282E" w:rsidRPr="000D7630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  <w:sz w:val="18"/>
          <w:szCs w:val="18"/>
        </w:rPr>
      </w:pPr>
      <w:r w:rsidRPr="000D7630">
        <w:rPr>
          <w:rFonts w:asciiTheme="minorHAnsi" w:hAnsiTheme="minorHAnsi" w:cstheme="minorHAnsi"/>
          <w:bCs/>
          <w:sz w:val="18"/>
          <w:szCs w:val="18"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0D7630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  <w:sz w:val="18"/>
          <w:szCs w:val="18"/>
        </w:rPr>
      </w:pPr>
      <w:r w:rsidRPr="000D7630">
        <w:rPr>
          <w:rFonts w:asciiTheme="minorHAnsi" w:hAnsiTheme="minorHAnsi" w:cstheme="minorHAnsi"/>
          <w:bCs/>
          <w:sz w:val="18"/>
          <w:szCs w:val="18"/>
        </w:rPr>
        <w:t>Strony ustalają, że Informacje Poufne nie obejmują:</w:t>
      </w:r>
    </w:p>
    <w:p w14:paraId="2DCC1FD0" w14:textId="77777777" w:rsidR="000B282E" w:rsidRPr="000D7630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  <w:sz w:val="18"/>
          <w:szCs w:val="18"/>
        </w:rPr>
      </w:pPr>
      <w:r w:rsidRPr="000D7630">
        <w:rPr>
          <w:rFonts w:asciiTheme="minorHAnsi" w:hAnsiTheme="minorHAnsi" w:cstheme="minorHAnsi"/>
          <w:bCs/>
          <w:sz w:val="18"/>
          <w:szCs w:val="18"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0D7630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  <w:sz w:val="18"/>
          <w:szCs w:val="18"/>
        </w:rPr>
      </w:pPr>
      <w:r w:rsidRPr="000D7630">
        <w:rPr>
          <w:rFonts w:asciiTheme="minorHAnsi" w:hAnsiTheme="minorHAnsi" w:cstheme="minorHAnsi"/>
          <w:bCs/>
          <w:sz w:val="18"/>
          <w:szCs w:val="18"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0D7630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  <w:sz w:val="18"/>
          <w:szCs w:val="18"/>
        </w:rPr>
      </w:pPr>
      <w:r w:rsidRPr="000D7630">
        <w:rPr>
          <w:rFonts w:asciiTheme="minorHAnsi" w:hAnsiTheme="minorHAnsi" w:cstheme="minorHAnsi"/>
          <w:bCs/>
          <w:sz w:val="18"/>
          <w:szCs w:val="18"/>
        </w:rPr>
        <w:lastRenderedPageBreak/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0D7630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0D7630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2FFA738C" w14:textId="77777777" w:rsidR="00F1085E" w:rsidRDefault="00F1085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155D6052" w14:textId="26052F75" w:rsidR="000B282E" w:rsidRPr="000D7630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b/>
          <w:sz w:val="18"/>
          <w:szCs w:val="18"/>
        </w:rPr>
        <w:t>§ 9.</w:t>
      </w:r>
      <w:r w:rsidRPr="000D7630">
        <w:rPr>
          <w:rFonts w:asciiTheme="minorHAnsi" w:hAnsiTheme="minorHAnsi" w:cstheme="minorHAnsi"/>
          <w:sz w:val="18"/>
          <w:szCs w:val="18"/>
        </w:rPr>
        <w:t xml:space="preserve"> </w:t>
      </w:r>
      <w:r w:rsidRPr="000D7630">
        <w:rPr>
          <w:rFonts w:asciiTheme="minorHAnsi" w:hAnsiTheme="minorHAnsi" w:cstheme="minorHAnsi"/>
          <w:b/>
          <w:sz w:val="18"/>
          <w:szCs w:val="18"/>
        </w:rPr>
        <w:t>Postanowienia końcowe</w:t>
      </w:r>
    </w:p>
    <w:p w14:paraId="3A44E715" w14:textId="6E19C99B" w:rsidR="000B282E" w:rsidRPr="000D7630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bookmarkStart w:id="8" w:name="_Hlk170466855"/>
      <w:r w:rsidRPr="000D7630">
        <w:rPr>
          <w:rFonts w:asciiTheme="minorHAnsi" w:hAnsiTheme="minorHAnsi" w:cstheme="minorHAnsi"/>
          <w:sz w:val="18"/>
          <w:szCs w:val="18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0D7630">
        <w:rPr>
          <w:rFonts w:asciiTheme="minorHAnsi" w:hAnsiTheme="minorHAnsi" w:cstheme="minorHAnsi"/>
          <w:sz w:val="18"/>
          <w:szCs w:val="18"/>
        </w:rPr>
        <w:t>Wykonawca</w:t>
      </w:r>
      <w:r w:rsidRPr="000D7630">
        <w:rPr>
          <w:rFonts w:asciiTheme="minorHAnsi" w:hAnsiTheme="minorHAnsi" w:cstheme="minorHAnsi"/>
          <w:sz w:val="18"/>
          <w:szCs w:val="18"/>
        </w:rPr>
        <w:t xml:space="preserve"> zobowiązuje się do niezwłocznego informowania </w:t>
      </w:r>
      <w:r w:rsidR="00F214FC" w:rsidRPr="000D7630">
        <w:rPr>
          <w:rFonts w:asciiTheme="minorHAnsi" w:hAnsiTheme="minorHAnsi" w:cstheme="minorHAnsi"/>
          <w:sz w:val="18"/>
          <w:szCs w:val="18"/>
        </w:rPr>
        <w:t>Zamawiającego</w:t>
      </w:r>
      <w:r w:rsidRPr="000D7630">
        <w:rPr>
          <w:rFonts w:asciiTheme="minorHAnsi" w:hAnsiTheme="minorHAnsi" w:cstheme="minorHAnsi"/>
          <w:sz w:val="18"/>
          <w:szCs w:val="18"/>
        </w:rPr>
        <w:t xml:space="preserve"> o każdorazowej zmianie w ww. zakresie, nie później jednak niż w terminie 2 dni od momentu dowiedzenia się przez niego o jej zaistnieniu.</w:t>
      </w:r>
    </w:p>
    <w:bookmarkEnd w:id="8"/>
    <w:p w14:paraId="0061DA70" w14:textId="77777777" w:rsidR="000B282E" w:rsidRPr="000D7630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0D7630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Wszelkie zmiany i uzupełnienia Umowy wymagają dla swojej ważności formy pisemnej pod rygorem nieważności.</w:t>
      </w:r>
    </w:p>
    <w:p w14:paraId="057BB87F" w14:textId="77777777" w:rsidR="000B282E" w:rsidRPr="000D7630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W kwestiach nie uregulowanych postanowieniami Umowy zastosowanie mieć będą przepisy  Kodeksu cywilnego i innych ustaw.</w:t>
      </w:r>
    </w:p>
    <w:p w14:paraId="766192EF" w14:textId="77777777" w:rsidR="000B282E" w:rsidRPr="000D7630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0D7630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Umowę sporządzono w 2 jednobrzmiących egzemplarzach, po jednym egzemplarzu dla każdej ze Stron.</w:t>
      </w:r>
    </w:p>
    <w:p w14:paraId="4782DF66" w14:textId="77777777" w:rsidR="000B282E" w:rsidRPr="000D7630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Integralną część Umowy stanowią załączone do niej:</w:t>
      </w:r>
    </w:p>
    <w:p w14:paraId="02C1188F" w14:textId="0E7A7A5A" w:rsidR="000B282E" w:rsidRPr="000D7630" w:rsidRDefault="000B282E" w:rsidP="000B282E">
      <w:pPr>
        <w:spacing w:line="12pt" w:lineRule="auto"/>
        <w:ind w:start="18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a) Oferta Dostawcy </w:t>
      </w:r>
      <w:r w:rsidR="00F1085E">
        <w:rPr>
          <w:rFonts w:asciiTheme="minorHAnsi" w:hAnsiTheme="minorHAnsi" w:cstheme="minorHAnsi"/>
          <w:sz w:val="18"/>
          <w:szCs w:val="18"/>
        </w:rPr>
        <w:t>28.05.2025</w:t>
      </w:r>
      <w:r w:rsidR="00F879FE" w:rsidRPr="000D7630">
        <w:rPr>
          <w:rFonts w:asciiTheme="minorHAnsi" w:hAnsiTheme="minorHAnsi" w:cstheme="minorHAnsi"/>
          <w:sz w:val="18"/>
          <w:szCs w:val="18"/>
        </w:rPr>
        <w:t xml:space="preserve">r. </w:t>
      </w:r>
      <w:r w:rsidR="002A1A85" w:rsidRPr="000D7630">
        <w:rPr>
          <w:rFonts w:asciiTheme="minorHAnsi" w:hAnsiTheme="minorHAnsi" w:cstheme="minorHAnsi"/>
          <w:sz w:val="18"/>
          <w:szCs w:val="18"/>
        </w:rPr>
        <w:t>,</w:t>
      </w:r>
    </w:p>
    <w:p w14:paraId="44D7EAE2" w14:textId="3B414826" w:rsidR="000B282E" w:rsidRPr="000D7630" w:rsidRDefault="000B282E" w:rsidP="000B282E">
      <w:pPr>
        <w:spacing w:line="12pt" w:lineRule="auto"/>
        <w:ind w:start="18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 xml:space="preserve">b) Zaproszenie do składania ofert Zamawiającego z dnia </w:t>
      </w:r>
      <w:r w:rsidR="00F1085E">
        <w:rPr>
          <w:rFonts w:asciiTheme="minorHAnsi" w:hAnsiTheme="minorHAnsi" w:cstheme="minorHAnsi"/>
          <w:sz w:val="18"/>
          <w:szCs w:val="18"/>
        </w:rPr>
        <w:t>28.05.</w:t>
      </w:r>
      <w:r w:rsidR="00175928" w:rsidRPr="000D7630">
        <w:rPr>
          <w:rFonts w:asciiTheme="minorHAnsi" w:hAnsiTheme="minorHAnsi" w:cstheme="minorHAnsi"/>
          <w:sz w:val="18"/>
          <w:szCs w:val="18"/>
        </w:rPr>
        <w:t xml:space="preserve">2025 </w:t>
      </w:r>
      <w:r w:rsidR="00F879FE" w:rsidRPr="000D7630">
        <w:rPr>
          <w:rFonts w:asciiTheme="minorHAnsi" w:hAnsiTheme="minorHAnsi" w:cstheme="minorHAnsi"/>
          <w:sz w:val="18"/>
          <w:szCs w:val="18"/>
        </w:rPr>
        <w:t xml:space="preserve">r. </w:t>
      </w:r>
      <w:r w:rsidR="00892F9A" w:rsidRPr="000D763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A5ABE24" w14:textId="77777777" w:rsidR="000B282E" w:rsidRPr="000D7630" w:rsidRDefault="000B282E" w:rsidP="000B282E">
      <w:pPr>
        <w:spacing w:line="12pt" w:lineRule="auto"/>
        <w:ind w:start="18pt"/>
        <w:rPr>
          <w:rFonts w:asciiTheme="minorHAnsi" w:hAnsiTheme="minorHAnsi" w:cstheme="minorHAnsi"/>
          <w:sz w:val="18"/>
          <w:szCs w:val="18"/>
        </w:rPr>
      </w:pPr>
      <w:r w:rsidRPr="000D7630">
        <w:rPr>
          <w:rFonts w:asciiTheme="minorHAnsi" w:hAnsiTheme="minorHAnsi" w:cstheme="minorHAnsi"/>
          <w:sz w:val="18"/>
          <w:szCs w:val="18"/>
        </w:rPr>
        <w:t>c) Wydruk z KRS Dostawcy albo wydruk z CEIDG Dostawcy.</w:t>
      </w:r>
    </w:p>
    <w:p w14:paraId="4E0C2FAE" w14:textId="77777777" w:rsidR="00FF0E21" w:rsidRPr="000D7630" w:rsidRDefault="00FF0E21" w:rsidP="00FF0E21">
      <w:pPr>
        <w:spacing w:line="12pt" w:lineRule="auto"/>
        <w:ind w:start="0pt"/>
        <w:rPr>
          <w:rFonts w:asciiTheme="minorHAnsi" w:hAnsiTheme="minorHAnsi" w:cstheme="minorHAnsi"/>
          <w:sz w:val="18"/>
          <w:szCs w:val="18"/>
        </w:rPr>
      </w:pPr>
    </w:p>
    <w:p w14:paraId="448E11CF" w14:textId="51AA10BE" w:rsidR="00FF0E21" w:rsidRPr="000D7630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18"/>
          <w:szCs w:val="18"/>
        </w:rPr>
        <w:sectPr w:rsidR="00FF0E21" w:rsidRPr="000D7630" w:rsidSect="00ED2D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0D7630">
        <w:rPr>
          <w:rFonts w:asciiTheme="minorHAnsi" w:hAnsiTheme="minorHAnsi" w:cstheme="minorHAnsi"/>
          <w:sz w:val="18"/>
          <w:szCs w:val="18"/>
        </w:rPr>
        <w:t xml:space="preserve"> </w:t>
      </w:r>
      <w:r w:rsidR="00F879FE" w:rsidRPr="000D7630">
        <w:rPr>
          <w:rFonts w:asciiTheme="minorHAnsi" w:hAnsiTheme="minorHAnsi" w:cstheme="minorHAnsi"/>
          <w:sz w:val="18"/>
          <w:szCs w:val="18"/>
        </w:rPr>
        <w:t xml:space="preserve">        </w:t>
      </w:r>
      <w:r w:rsidRPr="000D7630">
        <w:rPr>
          <w:rFonts w:asciiTheme="minorHAnsi" w:hAnsiTheme="minorHAnsi" w:cstheme="minorHAnsi"/>
          <w:sz w:val="18"/>
          <w:szCs w:val="18"/>
        </w:rPr>
        <w:t xml:space="preserve">ZAMAWIAJĄCY                                                                   </w:t>
      </w:r>
      <w:r w:rsidR="00F879FE" w:rsidRPr="000D7630">
        <w:rPr>
          <w:rFonts w:asciiTheme="minorHAnsi" w:hAnsiTheme="minorHAnsi" w:cstheme="minorHAnsi"/>
          <w:sz w:val="18"/>
          <w:szCs w:val="18"/>
        </w:rPr>
        <w:t xml:space="preserve">                                       </w:t>
      </w:r>
      <w:r w:rsidRPr="000D7630">
        <w:rPr>
          <w:rFonts w:asciiTheme="minorHAnsi" w:hAnsiTheme="minorHAnsi" w:cstheme="minorHAnsi"/>
          <w:sz w:val="18"/>
          <w:szCs w:val="18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27C1FD5F" w14:textId="77777777" w:rsidR="002A299F" w:rsidRDefault="002A299F">
      <w:pPr>
        <w:spacing w:line="12pt" w:lineRule="auto"/>
      </w:pPr>
      <w:r>
        <w:separator/>
      </w:r>
    </w:p>
  </w:endnote>
  <w:endnote w:type="continuationSeparator" w:id="0">
    <w:p w14:paraId="2A81DA8D" w14:textId="77777777" w:rsidR="002A299F" w:rsidRDefault="002A299F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6A52AEEB" w14:textId="77777777" w:rsidR="002A299F" w:rsidRDefault="002A299F">
      <w:pPr>
        <w:spacing w:line="12pt" w:lineRule="auto"/>
      </w:pPr>
      <w:r>
        <w:separator/>
      </w:r>
    </w:p>
  </w:footnote>
  <w:footnote w:type="continuationSeparator" w:id="0">
    <w:p w14:paraId="791ACA20" w14:textId="77777777" w:rsidR="002A299F" w:rsidRDefault="002A299F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15:person w15:author="kancelaria_prawna">
    <w15:presenceInfo w15:providerId="AD" w15:userId="S::kancelaria.prawna@aquanet.pl::e602a913-e54a-4374-856d-72038b3b2958"/>
  </w15:person>
</w15:people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104A8"/>
    <w:rsid w:val="00032E86"/>
    <w:rsid w:val="00033FF3"/>
    <w:rsid w:val="00050228"/>
    <w:rsid w:val="00076356"/>
    <w:rsid w:val="00077D07"/>
    <w:rsid w:val="000B282E"/>
    <w:rsid w:val="000B39AB"/>
    <w:rsid w:val="000C18A1"/>
    <w:rsid w:val="000D7630"/>
    <w:rsid w:val="000E2A73"/>
    <w:rsid w:val="000E6342"/>
    <w:rsid w:val="001177F8"/>
    <w:rsid w:val="00122640"/>
    <w:rsid w:val="00127029"/>
    <w:rsid w:val="00175911"/>
    <w:rsid w:val="00175928"/>
    <w:rsid w:val="0017796C"/>
    <w:rsid w:val="00194F31"/>
    <w:rsid w:val="001A58DB"/>
    <w:rsid w:val="001B1F77"/>
    <w:rsid w:val="001B3D12"/>
    <w:rsid w:val="001B7D61"/>
    <w:rsid w:val="001C0585"/>
    <w:rsid w:val="001E2683"/>
    <w:rsid w:val="00200357"/>
    <w:rsid w:val="00204C18"/>
    <w:rsid w:val="00217CA3"/>
    <w:rsid w:val="0023313A"/>
    <w:rsid w:val="00234671"/>
    <w:rsid w:val="00264387"/>
    <w:rsid w:val="00272679"/>
    <w:rsid w:val="00287706"/>
    <w:rsid w:val="002A1A85"/>
    <w:rsid w:val="002A299F"/>
    <w:rsid w:val="002C1B6A"/>
    <w:rsid w:val="002C6212"/>
    <w:rsid w:val="002C6BB8"/>
    <w:rsid w:val="002E03D5"/>
    <w:rsid w:val="00303347"/>
    <w:rsid w:val="00325612"/>
    <w:rsid w:val="00357948"/>
    <w:rsid w:val="00363354"/>
    <w:rsid w:val="00373F6E"/>
    <w:rsid w:val="00374D48"/>
    <w:rsid w:val="00376B83"/>
    <w:rsid w:val="00392637"/>
    <w:rsid w:val="003C52AF"/>
    <w:rsid w:val="003C7626"/>
    <w:rsid w:val="003D23C8"/>
    <w:rsid w:val="003D3193"/>
    <w:rsid w:val="00403E47"/>
    <w:rsid w:val="00413C2E"/>
    <w:rsid w:val="00420D34"/>
    <w:rsid w:val="0043233F"/>
    <w:rsid w:val="00441EB0"/>
    <w:rsid w:val="00455784"/>
    <w:rsid w:val="0045691B"/>
    <w:rsid w:val="0046665F"/>
    <w:rsid w:val="004837F0"/>
    <w:rsid w:val="0048570B"/>
    <w:rsid w:val="004D744E"/>
    <w:rsid w:val="004E0881"/>
    <w:rsid w:val="004E4975"/>
    <w:rsid w:val="00501B37"/>
    <w:rsid w:val="00502931"/>
    <w:rsid w:val="00507B5F"/>
    <w:rsid w:val="00517906"/>
    <w:rsid w:val="005359D0"/>
    <w:rsid w:val="00563EFB"/>
    <w:rsid w:val="0058193F"/>
    <w:rsid w:val="00593C37"/>
    <w:rsid w:val="005C2136"/>
    <w:rsid w:val="005D34F3"/>
    <w:rsid w:val="005D47FB"/>
    <w:rsid w:val="005E3E83"/>
    <w:rsid w:val="005F41F0"/>
    <w:rsid w:val="006210D5"/>
    <w:rsid w:val="00625197"/>
    <w:rsid w:val="006462D8"/>
    <w:rsid w:val="00646F4F"/>
    <w:rsid w:val="00661BE2"/>
    <w:rsid w:val="006924FE"/>
    <w:rsid w:val="006D0C87"/>
    <w:rsid w:val="00727443"/>
    <w:rsid w:val="0074063F"/>
    <w:rsid w:val="00746590"/>
    <w:rsid w:val="00752920"/>
    <w:rsid w:val="007620A2"/>
    <w:rsid w:val="0077765F"/>
    <w:rsid w:val="00790104"/>
    <w:rsid w:val="007948E7"/>
    <w:rsid w:val="007958B5"/>
    <w:rsid w:val="00797319"/>
    <w:rsid w:val="00797CAC"/>
    <w:rsid w:val="007E5008"/>
    <w:rsid w:val="007F5AC9"/>
    <w:rsid w:val="00820497"/>
    <w:rsid w:val="008207E3"/>
    <w:rsid w:val="00853046"/>
    <w:rsid w:val="00853231"/>
    <w:rsid w:val="008608B8"/>
    <w:rsid w:val="0086091C"/>
    <w:rsid w:val="00865D89"/>
    <w:rsid w:val="00891D6F"/>
    <w:rsid w:val="00892F9A"/>
    <w:rsid w:val="008A4AF4"/>
    <w:rsid w:val="008A6046"/>
    <w:rsid w:val="008D4B69"/>
    <w:rsid w:val="008E2C60"/>
    <w:rsid w:val="00902448"/>
    <w:rsid w:val="00903DBF"/>
    <w:rsid w:val="009110EA"/>
    <w:rsid w:val="00920EED"/>
    <w:rsid w:val="009412D4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62CFB"/>
    <w:rsid w:val="00A65C1F"/>
    <w:rsid w:val="00A716B4"/>
    <w:rsid w:val="00A8440B"/>
    <w:rsid w:val="00A96A5A"/>
    <w:rsid w:val="00AB16C3"/>
    <w:rsid w:val="00AB195B"/>
    <w:rsid w:val="00AB66F0"/>
    <w:rsid w:val="00AC750F"/>
    <w:rsid w:val="00B02A53"/>
    <w:rsid w:val="00B104A4"/>
    <w:rsid w:val="00B21916"/>
    <w:rsid w:val="00B60FCC"/>
    <w:rsid w:val="00B846BB"/>
    <w:rsid w:val="00B85722"/>
    <w:rsid w:val="00BD18CC"/>
    <w:rsid w:val="00BD57F2"/>
    <w:rsid w:val="00BF7124"/>
    <w:rsid w:val="00C04FF3"/>
    <w:rsid w:val="00C0701B"/>
    <w:rsid w:val="00C169CB"/>
    <w:rsid w:val="00C22716"/>
    <w:rsid w:val="00C527AC"/>
    <w:rsid w:val="00C764D5"/>
    <w:rsid w:val="00CB5567"/>
    <w:rsid w:val="00CC1F55"/>
    <w:rsid w:val="00D04804"/>
    <w:rsid w:val="00D06821"/>
    <w:rsid w:val="00D14D32"/>
    <w:rsid w:val="00D45926"/>
    <w:rsid w:val="00D462A5"/>
    <w:rsid w:val="00D464C6"/>
    <w:rsid w:val="00D602D1"/>
    <w:rsid w:val="00DA23D0"/>
    <w:rsid w:val="00DB7A9F"/>
    <w:rsid w:val="00DE54B4"/>
    <w:rsid w:val="00DE68C4"/>
    <w:rsid w:val="00DF32DE"/>
    <w:rsid w:val="00E31DB5"/>
    <w:rsid w:val="00E348B3"/>
    <w:rsid w:val="00E47076"/>
    <w:rsid w:val="00EA0422"/>
    <w:rsid w:val="00EA779E"/>
    <w:rsid w:val="00EE1F8C"/>
    <w:rsid w:val="00F050F8"/>
    <w:rsid w:val="00F07A31"/>
    <w:rsid w:val="00F1085E"/>
    <w:rsid w:val="00F10FD2"/>
    <w:rsid w:val="00F214FC"/>
    <w:rsid w:val="00F62095"/>
    <w:rsid w:val="00F64BA0"/>
    <w:rsid w:val="00F67B51"/>
    <w:rsid w:val="00F70799"/>
    <w:rsid w:val="00F70E1E"/>
    <w:rsid w:val="00F879FE"/>
    <w:rsid w:val="00FA0FCA"/>
    <w:rsid w:val="00FB31C6"/>
    <w:rsid w:val="00FD05D6"/>
    <w:rsid w:val="00FE1C53"/>
    <w:rsid w:val="00FF0E21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0D7630"/>
    <w:pPr>
      <w:widowControl/>
      <w:autoSpaceDE/>
      <w:autoSpaceDN/>
      <w:adjustRightInd/>
      <w:spacing w:before="5pt" w:beforeAutospacing="1" w:after="5pt" w:afterAutospacing="1" w:line="12pt" w:lineRule="auto"/>
      <w:ind w:start="0pt"/>
      <w:jc w:val="start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F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4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0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23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65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odbiorefaktury@aquanet.pl" TargetMode="External"/><Relationship Id="rId13" Type="http://purl.oclc.org/ooxml/officeDocument/relationships/header" Target="head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footer" Target="footer2.xml"/><Relationship Id="rId17" Type="http://purl.oclc.org/ooxml/officeDocument/relationships/theme" Target="theme/theme1.xml"/><Relationship Id="rId2" Type="http://purl.oclc.org/ooxml/officeDocument/relationships/styles" Target="styles.xml"/><Relationship Id="rId16" Type="http://schemas.microsoft.com/office/2011/relationships/people" Target="people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1.xml"/><Relationship Id="rId5" Type="http://purl.oclc.org/ooxml/officeDocument/relationships/footnotes" Target="footnotes.xml"/><Relationship Id="rId15" Type="http://purl.oclc.org/ooxml/officeDocument/relationships/fontTable" Target="fontTable.xml"/><Relationship Id="rId10" Type="http://purl.oclc.org/ooxml/officeDocument/relationships/header" Target="header2.xml"/><Relationship Id="rId4" Type="http://purl.oclc.org/ooxml/officeDocument/relationships/webSettings" Target="webSettings.xml"/><Relationship Id="rId9" Type="http://purl.oclc.org/ooxml/officeDocument/relationships/header" Target="header1.xml"/><Relationship Id="rId14" Type="http://purl.oclc.org/ooxml/officeDocument/relationships/footer" Target="footer3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199</TotalTime>
  <Pages>4</Pages>
  <Words>2516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Monika Jarysz</cp:lastModifiedBy>
  <cp:revision>51</cp:revision>
  <cp:lastPrinted>2025-06-27T04:54:00Z</cp:lastPrinted>
  <dcterms:created xsi:type="dcterms:W3CDTF">2024-07-12T04:42:00Z</dcterms:created>
  <dcterms:modified xsi:type="dcterms:W3CDTF">2025-06-27T04:55:00Z</dcterms:modified>
</cp:coreProperties>
</file>